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EE087" w14:textId="52237E54" w:rsidR="00E143AE" w:rsidRDefault="00E143AE" w:rsidP="00CE3BC2">
      <w:pPr>
        <w:spacing w:line="23" w:lineRule="atLeast"/>
        <w:outlineLvl w:val="0"/>
        <w:rPr>
          <w:rFonts w:ascii="Verdana" w:hAnsi="Verdana"/>
          <w:b/>
          <w:sz w:val="20"/>
          <w:szCs w:val="20"/>
        </w:rPr>
      </w:pPr>
    </w:p>
    <w:p w14:paraId="60C6A8D5" w14:textId="1B64920F" w:rsidR="00D02FC1" w:rsidRDefault="00D02FC1" w:rsidP="00145286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UMOWA</w:t>
      </w:r>
      <w:r w:rsidR="00D779FC">
        <w:rPr>
          <w:rFonts w:ascii="Verdana" w:hAnsi="Verdana"/>
          <w:b/>
          <w:sz w:val="20"/>
          <w:szCs w:val="20"/>
        </w:rPr>
        <w:t xml:space="preserve"> I/2</w:t>
      </w:r>
      <w:r w:rsidRPr="00FE1ED4">
        <w:rPr>
          <w:rFonts w:ascii="Verdana" w:hAnsi="Verdana"/>
          <w:b/>
          <w:sz w:val="20"/>
          <w:szCs w:val="20"/>
        </w:rPr>
        <w:t xml:space="preserve"> NR ...</w:t>
      </w:r>
      <w:r w:rsidR="006B01B0">
        <w:rPr>
          <w:rFonts w:ascii="Verdana" w:hAnsi="Verdana"/>
          <w:b/>
          <w:sz w:val="20"/>
          <w:szCs w:val="20"/>
        </w:rPr>
        <w:t>/202</w:t>
      </w:r>
      <w:r w:rsidR="00D779FC">
        <w:rPr>
          <w:rFonts w:ascii="Verdana" w:hAnsi="Verdana"/>
          <w:b/>
          <w:sz w:val="20"/>
          <w:szCs w:val="20"/>
        </w:rPr>
        <w:t>5</w:t>
      </w:r>
    </w:p>
    <w:p w14:paraId="0C6E6FF5" w14:textId="77777777" w:rsidR="00F667FE" w:rsidRPr="00FE1ED4" w:rsidRDefault="00F667FE" w:rsidP="00145286">
      <w:pPr>
        <w:spacing w:line="23" w:lineRule="atLeast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672A6659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47D2F530" w14:textId="58F44EA1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</w:t>
      </w:r>
      <w:r w:rsidR="00A674B6">
        <w:rPr>
          <w:rFonts w:ascii="Verdana" w:hAnsi="Verdana"/>
          <w:sz w:val="20"/>
          <w:szCs w:val="20"/>
        </w:rPr>
        <w:t>awarta w dniu .............</w:t>
      </w:r>
      <w:r w:rsidR="007C646E">
        <w:rPr>
          <w:rFonts w:ascii="Verdana" w:hAnsi="Verdana"/>
          <w:sz w:val="20"/>
          <w:szCs w:val="20"/>
        </w:rPr>
        <w:t>..................</w:t>
      </w:r>
      <w:r w:rsidR="006B01B0">
        <w:rPr>
          <w:rFonts w:ascii="Verdana" w:hAnsi="Verdana"/>
          <w:sz w:val="20"/>
          <w:szCs w:val="20"/>
        </w:rPr>
        <w:t xml:space="preserve"> 202</w:t>
      </w:r>
      <w:r w:rsidR="00D779FC">
        <w:rPr>
          <w:rFonts w:ascii="Verdana" w:hAnsi="Verdana"/>
          <w:sz w:val="20"/>
          <w:szCs w:val="20"/>
        </w:rPr>
        <w:t>5</w:t>
      </w:r>
      <w:r w:rsidRPr="00FE1ED4">
        <w:rPr>
          <w:rFonts w:ascii="Verdana" w:hAnsi="Verdana"/>
          <w:sz w:val="20"/>
          <w:szCs w:val="20"/>
        </w:rPr>
        <w:t xml:space="preserve"> roku w Szczecinie</w:t>
      </w:r>
    </w:p>
    <w:p w14:paraId="7C35F68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pomiędzy</w:t>
      </w:r>
      <w:r w:rsidRPr="00FE1ED4">
        <w:rPr>
          <w:rFonts w:ascii="Verdana" w:hAnsi="Verdana"/>
          <w:sz w:val="20"/>
          <w:szCs w:val="20"/>
        </w:rPr>
        <w:t>:</w:t>
      </w:r>
    </w:p>
    <w:p w14:paraId="372FBFE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Skarbem Państwa – Generalnym Dyrektorem Dróg Krajowych i Autostrad</w:t>
      </w:r>
    </w:p>
    <w:p w14:paraId="0AA9E7C2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imieniu którego działają na podstawie pełnomocnictwa:</w:t>
      </w:r>
    </w:p>
    <w:p w14:paraId="4B7D8A46" w14:textId="026F725A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</w:t>
      </w:r>
      <w:r w:rsidR="007C646E">
        <w:rPr>
          <w:rFonts w:ascii="Verdana" w:hAnsi="Verdana"/>
          <w:sz w:val="20"/>
          <w:szCs w:val="20"/>
        </w:rPr>
        <w:t>.……………………………………………………………………………………………..</w:t>
      </w:r>
      <w:r w:rsidR="00AF1DBD" w:rsidRPr="00FE1ED4">
        <w:rPr>
          <w:rFonts w:ascii="Verdana" w:hAnsi="Verdana"/>
          <w:sz w:val="20"/>
          <w:szCs w:val="20"/>
        </w:rPr>
        <w:t>– Z-ca Dyrektora Oddziału</w:t>
      </w:r>
    </w:p>
    <w:p w14:paraId="6CF5DB4A" w14:textId="4B79BCAD" w:rsidR="007C646E" w:rsidRPr="007C646E" w:rsidRDefault="007C646E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Pr="007C646E">
        <w:rPr>
          <w:rFonts w:ascii="Verdana" w:hAnsi="Verdana"/>
          <w:sz w:val="20"/>
          <w:szCs w:val="20"/>
        </w:rPr>
        <w:t>.……………………………………………………………………………………………..– Z-ca Dyrektora Oddziału</w:t>
      </w:r>
    </w:p>
    <w:p w14:paraId="34E2F0F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Oddziału GDDKiA w Szczecinie, al. Bohaterów Warszawy 33, 70-340 Szczecin</w:t>
      </w:r>
    </w:p>
    <w:p w14:paraId="083DFA3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zwanym dalej „Zamawiającym”,</w:t>
      </w:r>
    </w:p>
    <w:p w14:paraId="45F94F8F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a</w:t>
      </w:r>
    </w:p>
    <w:p w14:paraId="15C56EDF" w14:textId="77777777" w:rsidR="00D02FC1" w:rsidRPr="00FE1ED4" w:rsidRDefault="00D02FC1" w:rsidP="00145286">
      <w:pPr>
        <w:widowControl w:val="0"/>
        <w:autoSpaceDE w:val="0"/>
        <w:autoSpaceDN w:val="0"/>
        <w:adjustRightInd w:val="0"/>
        <w:spacing w:line="23" w:lineRule="atLeast"/>
        <w:jc w:val="both"/>
        <w:rPr>
          <w:rFonts w:ascii="Verdana" w:hAnsi="Verdana"/>
          <w:i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</w:t>
      </w:r>
    </w:p>
    <w:p w14:paraId="59100136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reprezentowanym przez:</w:t>
      </w:r>
    </w:p>
    <w:p w14:paraId="5F88EE72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1. P. .......................................................................................................</w:t>
      </w:r>
    </w:p>
    <w:p w14:paraId="132F13D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zwanym dalej „Wykonawcą”.</w:t>
      </w:r>
    </w:p>
    <w:p w14:paraId="0A37501D" w14:textId="77777777" w:rsidR="00D02FC1" w:rsidRPr="00FE1ED4" w:rsidRDefault="00D02FC1" w:rsidP="00145286">
      <w:pPr>
        <w:spacing w:line="23" w:lineRule="atLeast"/>
        <w:rPr>
          <w:rFonts w:ascii="Verdana" w:hAnsi="Verdana"/>
          <w:sz w:val="20"/>
          <w:szCs w:val="20"/>
        </w:rPr>
      </w:pPr>
    </w:p>
    <w:p w14:paraId="1106B994" w14:textId="06FA0D97" w:rsidR="00A16D68" w:rsidRDefault="00A16D68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51A384E" w14:textId="77777777" w:rsidR="00A16D68" w:rsidRDefault="00A16D68" w:rsidP="00A16D68">
      <w:pPr>
        <w:spacing w:line="23" w:lineRule="atLea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podstawie rozstrzygnięcia postępowania o udzielenie zamówienia publicznego o wartości mniejszej niż 130.000,00 PLN (netto) oraz wyłączonego spod stosowania przepisów ustawy z dnia 11 września 2019 r. – Prawo zamówień publicznych została zawarta umowa o następującej treści:</w:t>
      </w:r>
    </w:p>
    <w:p w14:paraId="41E81F2A" w14:textId="408C28B1" w:rsidR="00A16D68" w:rsidRDefault="00A16D68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DAB6C7B" w14:textId="77777777" w:rsidR="00D02FC1" w:rsidRPr="00FE1ED4" w:rsidRDefault="00D02FC1" w:rsidP="00145286">
      <w:pPr>
        <w:spacing w:line="23" w:lineRule="atLeast"/>
        <w:rPr>
          <w:rFonts w:ascii="Verdana" w:hAnsi="Verdana"/>
          <w:sz w:val="20"/>
          <w:szCs w:val="20"/>
        </w:rPr>
      </w:pPr>
    </w:p>
    <w:p w14:paraId="276C8A27" w14:textId="09DC783B" w:rsidR="00D02FC1" w:rsidRDefault="00D02FC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1</w:t>
      </w:r>
    </w:p>
    <w:p w14:paraId="0B30990E" w14:textId="77777777" w:rsidR="00833B93" w:rsidRPr="00833B93" w:rsidRDefault="00833B9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33B93">
        <w:rPr>
          <w:rFonts w:ascii="Verdana" w:hAnsi="Verdana"/>
          <w:b/>
          <w:sz w:val="20"/>
          <w:szCs w:val="20"/>
        </w:rPr>
        <w:t>Przedmiot Umowy</w:t>
      </w:r>
    </w:p>
    <w:p w14:paraId="3AA2CEC8" w14:textId="25203D6C" w:rsidR="005322FB" w:rsidRDefault="00D02FC1" w:rsidP="00A16D68">
      <w:pPr>
        <w:pStyle w:val="Zwykytekst"/>
        <w:spacing w:line="23" w:lineRule="atLeast"/>
        <w:jc w:val="both"/>
        <w:rPr>
          <w:rFonts w:ascii="Verdana" w:hAnsi="Verdana"/>
          <w:b/>
          <w:bCs/>
          <w:color w:val="000000"/>
        </w:rPr>
      </w:pPr>
      <w:r w:rsidRPr="00FE1ED4">
        <w:rPr>
          <w:rFonts w:ascii="Verdana" w:hAnsi="Verdana"/>
        </w:rPr>
        <w:t>Zamawiający powierza, a Wykonawca zobowią</w:t>
      </w:r>
      <w:r w:rsidR="00E62F48">
        <w:rPr>
          <w:rFonts w:ascii="Verdana" w:hAnsi="Verdana"/>
        </w:rPr>
        <w:t>zuje się do wykonania przedmiot</w:t>
      </w:r>
      <w:r w:rsidRPr="00FE1ED4">
        <w:rPr>
          <w:rFonts w:ascii="Verdana" w:hAnsi="Verdana"/>
        </w:rPr>
        <w:t xml:space="preserve"> umowy </w:t>
      </w:r>
      <w:r w:rsidRPr="007C646E">
        <w:rPr>
          <w:rFonts w:ascii="Verdana" w:hAnsi="Verdana"/>
        </w:rPr>
        <w:t>pn</w:t>
      </w:r>
      <w:r w:rsidR="007C6228" w:rsidRPr="007C646E">
        <w:rPr>
          <w:rFonts w:ascii="Verdana" w:hAnsi="Verdana"/>
        </w:rPr>
        <w:t>.</w:t>
      </w:r>
      <w:r w:rsidRPr="007C646E">
        <w:rPr>
          <w:rFonts w:ascii="Verdana" w:hAnsi="Verdana"/>
        </w:rPr>
        <w:t>:</w:t>
      </w:r>
      <w:r w:rsidR="005322FB">
        <w:rPr>
          <w:rFonts w:ascii="Verdana" w:hAnsi="Verdana"/>
          <w:b/>
          <w:bCs/>
          <w:color w:val="000000"/>
        </w:rPr>
        <w:t xml:space="preserve"> „</w:t>
      </w:r>
      <w:r w:rsidR="005322FB" w:rsidRPr="005322FB">
        <w:rPr>
          <w:rFonts w:ascii="Verdana" w:hAnsi="Verdana"/>
          <w:b/>
          <w:bCs/>
          <w:color w:val="000000"/>
        </w:rPr>
        <w:t>Identyfikacja gatunków obcych występujących w obrębie  siedliska 2180 i 91D0 na terenie obszaru Natura 2000 Wolin i Uznam PLH320019”</w:t>
      </w:r>
      <w:r w:rsidR="00E252F6">
        <w:rPr>
          <w:rFonts w:ascii="Verdana" w:hAnsi="Verdana"/>
          <w:b/>
          <w:bCs/>
          <w:color w:val="000000"/>
        </w:rPr>
        <w:t>.</w:t>
      </w:r>
    </w:p>
    <w:p w14:paraId="40E3D768" w14:textId="77777777" w:rsidR="005322FB" w:rsidRDefault="005322FB" w:rsidP="00A16D68">
      <w:pPr>
        <w:pStyle w:val="Zwykytekst"/>
        <w:spacing w:line="23" w:lineRule="atLeast"/>
        <w:jc w:val="both"/>
        <w:rPr>
          <w:rFonts w:ascii="Verdana" w:hAnsi="Verdana"/>
          <w:b/>
          <w:bCs/>
          <w:color w:val="000000"/>
        </w:rPr>
      </w:pPr>
    </w:p>
    <w:p w14:paraId="3E276C38" w14:textId="77777777" w:rsidR="005322FB" w:rsidRPr="006B01B0" w:rsidRDefault="005322FB" w:rsidP="00A16D68">
      <w:pPr>
        <w:pStyle w:val="Zwykytekst"/>
        <w:spacing w:line="23" w:lineRule="atLeast"/>
        <w:jc w:val="both"/>
        <w:rPr>
          <w:rFonts w:ascii="Verdana" w:hAnsi="Verdana"/>
          <w:b/>
        </w:rPr>
      </w:pPr>
    </w:p>
    <w:p w14:paraId="512C9E4C" w14:textId="77777777" w:rsidR="00A16D68" w:rsidRDefault="00A16D68" w:rsidP="00A16D68">
      <w:pPr>
        <w:pStyle w:val="Zwykytekst"/>
        <w:spacing w:line="23" w:lineRule="atLeast"/>
        <w:jc w:val="both"/>
        <w:rPr>
          <w:rFonts w:ascii="Verdana" w:hAnsi="Verdana"/>
          <w:b/>
        </w:rPr>
      </w:pPr>
    </w:p>
    <w:p w14:paraId="77FF198D" w14:textId="0FC5C487" w:rsidR="00D02FC1" w:rsidRPr="00FE1ED4" w:rsidRDefault="00D02FC1" w:rsidP="00145286">
      <w:pPr>
        <w:tabs>
          <w:tab w:val="left" w:pos="540"/>
        </w:tabs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2</w:t>
      </w:r>
    </w:p>
    <w:p w14:paraId="1AF7E051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Szczegółowy zakres prac określono w Opisie przedmiotu zamówienia stanowiącym załącznik nr 1 do niniejszej umowy.</w:t>
      </w:r>
    </w:p>
    <w:p w14:paraId="0DFAE634" w14:textId="77777777" w:rsidR="00EC4F0D" w:rsidRPr="00FE1ED4" w:rsidRDefault="00D02FC1" w:rsidP="00145286">
      <w:pPr>
        <w:spacing w:line="23" w:lineRule="atLeas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 xml:space="preserve">  </w:t>
      </w:r>
    </w:p>
    <w:p w14:paraId="33845A3E" w14:textId="55B80DAB" w:rsidR="00D02FC1" w:rsidRDefault="00D02FC1" w:rsidP="00145286">
      <w:pPr>
        <w:spacing w:line="23" w:lineRule="atLeast"/>
        <w:ind w:left="3540" w:firstLine="708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 xml:space="preserve"> § 3</w:t>
      </w:r>
    </w:p>
    <w:p w14:paraId="11B9921C" w14:textId="77777777" w:rsidR="00833B93" w:rsidRPr="007A6355" w:rsidRDefault="00833B93" w:rsidP="00145286">
      <w:pPr>
        <w:suppressAutoHyphens/>
        <w:autoSpaceDE w:val="0"/>
        <w:autoSpaceDN w:val="0"/>
        <w:adjustRightInd w:val="0"/>
        <w:spacing w:line="23" w:lineRule="atLeast"/>
        <w:jc w:val="center"/>
        <w:rPr>
          <w:rFonts w:ascii="Verdana" w:hAnsi="Verdana" w:cs="Tahoma"/>
          <w:b/>
          <w:color w:val="000000"/>
          <w:sz w:val="20"/>
          <w:szCs w:val="20"/>
          <w:lang w:eastAsia="ar-SA"/>
        </w:rPr>
      </w:pPr>
      <w:r w:rsidRPr="007A6355">
        <w:rPr>
          <w:rFonts w:ascii="Verdana" w:hAnsi="Verdana" w:cs="Tahoma"/>
          <w:b/>
          <w:color w:val="000000"/>
          <w:sz w:val="20"/>
          <w:szCs w:val="20"/>
          <w:lang w:eastAsia="ar-SA"/>
        </w:rPr>
        <w:t>Termin Realizacji</w:t>
      </w:r>
    </w:p>
    <w:p w14:paraId="6AE0425B" w14:textId="43454A9A" w:rsidR="00514EA6" w:rsidRPr="003F5598" w:rsidRDefault="00D02FC1" w:rsidP="003F5598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 zobowiązuje się do wykonania przedmiotu umowy określonego w § 1, zgodnie z warunkami podanymi przez Zamawiającego w Opisie przedmiotu zamówienia   stanowiącym załącznik nr 1 do niniejszej umowy,</w:t>
      </w:r>
      <w:r w:rsidRPr="00755014">
        <w:rPr>
          <w:rFonts w:ascii="Verdana" w:hAnsi="Verdana"/>
          <w:b/>
          <w:sz w:val="20"/>
          <w:szCs w:val="20"/>
        </w:rPr>
        <w:t xml:space="preserve"> </w:t>
      </w:r>
      <w:r w:rsidRPr="00755014">
        <w:rPr>
          <w:rFonts w:ascii="Verdana" w:hAnsi="Verdana"/>
          <w:sz w:val="20"/>
          <w:szCs w:val="20"/>
        </w:rPr>
        <w:t xml:space="preserve">obowiązującymi w tej mierze przepisami. </w:t>
      </w:r>
    </w:p>
    <w:p w14:paraId="57EF8078" w14:textId="43E5ECCD" w:rsidR="00D02FC1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755014">
        <w:rPr>
          <w:rFonts w:ascii="Verdana" w:hAnsi="Verdana"/>
          <w:sz w:val="20"/>
          <w:szCs w:val="20"/>
        </w:rPr>
        <w:t xml:space="preserve">Przedmiot umowy należy zrealizować </w:t>
      </w:r>
      <w:r w:rsidR="004E2675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terminie </w:t>
      </w:r>
      <w:r w:rsidR="003E1C61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  <w:r w:rsidR="006B01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miesięcy od daty podpisania umowy.</w:t>
      </w:r>
    </w:p>
    <w:p w14:paraId="62A73DA1" w14:textId="445A5F36" w:rsidR="00D02FC1" w:rsidRPr="00755014" w:rsidRDefault="00D02FC1" w:rsidP="00145286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Wykonawca oświadcza, że jest uprawniony oraz posiada niezbędne kwalifikacje </w:t>
      </w:r>
      <w:r w:rsidRPr="00755014">
        <w:rPr>
          <w:rFonts w:ascii="Verdana" w:hAnsi="Verdana"/>
          <w:sz w:val="20"/>
          <w:szCs w:val="20"/>
        </w:rPr>
        <w:br/>
        <w:t xml:space="preserve">do realizacji przedmiotu umowy oraz sprzęt niezbędny do wykonania prac, o których mowa w § 1 niniejszej umowy. </w:t>
      </w:r>
    </w:p>
    <w:p w14:paraId="7C71B0AD" w14:textId="150EADBB" w:rsidR="00D02FC1" w:rsidRPr="00755014" w:rsidRDefault="00D02FC1" w:rsidP="00145286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Wykonawca w czasie </w:t>
      </w:r>
      <w:r w:rsidR="000F138A">
        <w:rPr>
          <w:rFonts w:ascii="Verdana" w:hAnsi="Verdana"/>
          <w:sz w:val="20"/>
          <w:szCs w:val="20"/>
        </w:rPr>
        <w:t>trwania</w:t>
      </w:r>
      <w:r w:rsidRPr="00755014">
        <w:rPr>
          <w:rFonts w:ascii="Verdana" w:hAnsi="Verdana"/>
          <w:sz w:val="20"/>
          <w:szCs w:val="20"/>
        </w:rPr>
        <w:t xml:space="preserve"> umowy jest zobowiązany na każde żądanie Zamawiającego</w:t>
      </w:r>
      <w:r w:rsidR="000F138A">
        <w:rPr>
          <w:rFonts w:ascii="Verdana" w:hAnsi="Verdana"/>
          <w:sz w:val="20"/>
          <w:szCs w:val="20"/>
        </w:rPr>
        <w:t>, w terminie siedmiu dni od dnia otrzymania pisemnego wezwania, udzielić mu</w:t>
      </w:r>
      <w:r w:rsidRPr="00755014">
        <w:rPr>
          <w:rFonts w:ascii="Verdana" w:hAnsi="Verdana"/>
          <w:sz w:val="20"/>
          <w:szCs w:val="20"/>
        </w:rPr>
        <w:t xml:space="preserve"> wyjaśnień dotyczący</w:t>
      </w:r>
      <w:r w:rsidR="000F138A">
        <w:rPr>
          <w:rFonts w:ascii="Verdana" w:hAnsi="Verdana"/>
          <w:sz w:val="20"/>
          <w:szCs w:val="20"/>
        </w:rPr>
        <w:t>ch przebiegu prac, udostępnić</w:t>
      </w:r>
      <w:r w:rsidRPr="00755014">
        <w:rPr>
          <w:rFonts w:ascii="Verdana" w:hAnsi="Verdana"/>
          <w:sz w:val="20"/>
          <w:szCs w:val="20"/>
        </w:rPr>
        <w:t xml:space="preserve"> materiał</w:t>
      </w:r>
      <w:r w:rsidR="000F138A">
        <w:rPr>
          <w:rFonts w:ascii="Verdana" w:hAnsi="Verdana"/>
          <w:sz w:val="20"/>
          <w:szCs w:val="20"/>
        </w:rPr>
        <w:t>y</w:t>
      </w:r>
      <w:r w:rsidRPr="00755014">
        <w:rPr>
          <w:rFonts w:ascii="Verdana" w:hAnsi="Verdana"/>
          <w:sz w:val="20"/>
          <w:szCs w:val="20"/>
        </w:rPr>
        <w:t xml:space="preserve"> częściow</w:t>
      </w:r>
      <w:r w:rsidR="000F138A">
        <w:rPr>
          <w:rFonts w:ascii="Verdana" w:hAnsi="Verdana"/>
          <w:sz w:val="20"/>
          <w:szCs w:val="20"/>
        </w:rPr>
        <w:t>e</w:t>
      </w:r>
      <w:r w:rsidRPr="00755014">
        <w:rPr>
          <w:rFonts w:ascii="Verdana" w:hAnsi="Verdana"/>
          <w:sz w:val="20"/>
          <w:szCs w:val="20"/>
        </w:rPr>
        <w:t xml:space="preserve"> przygotowan</w:t>
      </w:r>
      <w:r w:rsidR="000F138A">
        <w:rPr>
          <w:rFonts w:ascii="Verdana" w:hAnsi="Verdana"/>
          <w:sz w:val="20"/>
          <w:szCs w:val="20"/>
        </w:rPr>
        <w:t>e</w:t>
      </w:r>
      <w:r w:rsidRPr="00755014">
        <w:rPr>
          <w:rFonts w:ascii="Verdana" w:hAnsi="Verdana"/>
          <w:sz w:val="20"/>
          <w:szCs w:val="20"/>
        </w:rPr>
        <w:t xml:space="preserve"> na potrzeby wykonywanego przedmiotu umowy.</w:t>
      </w:r>
    </w:p>
    <w:p w14:paraId="43A61C97" w14:textId="2184480B" w:rsidR="00D02FC1" w:rsidRPr="00755014" w:rsidRDefault="003E1C61" w:rsidP="00145286">
      <w:pPr>
        <w:pStyle w:val="Akapitzlist"/>
        <w:numPr>
          <w:ilvl w:val="0"/>
          <w:numId w:val="29"/>
        </w:numPr>
        <w:tabs>
          <w:tab w:val="num" w:pos="567"/>
        </w:tabs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Opracowanie </w:t>
      </w:r>
      <w:r w:rsidR="00566A87">
        <w:rPr>
          <w:rFonts w:ascii="Verdana" w:hAnsi="Verdana"/>
          <w:sz w:val="20"/>
          <w:szCs w:val="20"/>
        </w:rPr>
        <w:t>zostanie</w:t>
      </w:r>
      <w:r w:rsidR="00D02FC1" w:rsidRPr="00755014">
        <w:rPr>
          <w:rFonts w:ascii="Verdana" w:hAnsi="Verdana"/>
          <w:sz w:val="20"/>
          <w:szCs w:val="20"/>
        </w:rPr>
        <w:t xml:space="preserve"> przekazane Zamawiającemu w ilościach egzemplarzy określonych w Opisie przedmiotu zamówienia stanowiącym załącznik nr 1 do niniejszej umowy. </w:t>
      </w:r>
    </w:p>
    <w:p w14:paraId="2682B15B" w14:textId="77777777" w:rsidR="00514EA6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lastRenderedPageBreak/>
        <w:t>Wykonawca do opracowania zobowiązany jest dołączyć oświadczenie, potwierdzające, że przedmiot umowy jest wykonany zgodnie z Umową oraz, że został wykonany w stanie kompletnym z punktu widzenia celu, któremu ma służyć.</w:t>
      </w:r>
    </w:p>
    <w:p w14:paraId="327E9193" w14:textId="06B8915A" w:rsidR="00514EA6" w:rsidRPr="00755014" w:rsidRDefault="00D02FC1" w:rsidP="00145286">
      <w:pPr>
        <w:pStyle w:val="Akapitzlist"/>
        <w:numPr>
          <w:ilvl w:val="0"/>
          <w:numId w:val="29"/>
        </w:numPr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 w:cs="TTE1E09480t00"/>
          <w:sz w:val="20"/>
          <w:szCs w:val="20"/>
        </w:rPr>
        <w:t>W przypadku stwierdzenia przez Zamawiającego wad w opracowaniu za datę wykonania badań uważać się będzie datę złożenia opracowania bez wad a za datę  odbioru datę podpisania przez Strony protokołu odbioru</w:t>
      </w:r>
      <w:r w:rsidRPr="00755014">
        <w:rPr>
          <w:rFonts w:ascii="Verdana" w:hAnsi="Verdana" w:cs="TTE1768698t00"/>
          <w:sz w:val="20"/>
          <w:szCs w:val="20"/>
        </w:rPr>
        <w:t>.</w:t>
      </w:r>
    </w:p>
    <w:p w14:paraId="62B4CACA" w14:textId="77777777" w:rsidR="00514EA6" w:rsidRPr="00755014" w:rsidRDefault="00833B93" w:rsidP="00145286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 nie podzleci innych prac niż wskazane w Ofercie bez uprzedniej pisemnej zgody Zamawiającego, który  może odmów</w:t>
      </w:r>
      <w:r w:rsidR="00514EA6" w:rsidRPr="00755014">
        <w:rPr>
          <w:rFonts w:ascii="Verdana" w:hAnsi="Verdana"/>
          <w:sz w:val="20"/>
          <w:szCs w:val="20"/>
        </w:rPr>
        <w:t>ić zgody z uzasadnionego powodu.</w:t>
      </w:r>
    </w:p>
    <w:p w14:paraId="7BB099D5" w14:textId="42F330A0" w:rsidR="00833B93" w:rsidRDefault="00833B93" w:rsidP="00145286">
      <w:pPr>
        <w:pStyle w:val="Akapitzlist"/>
        <w:numPr>
          <w:ilvl w:val="0"/>
          <w:numId w:val="29"/>
        </w:numPr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Wykonawca, za zachowania podmiotów, przy pomocy których umowę wykonuje lub którym wykonanie umowy powierza  ponosi odpowiedzialność jak za własne działania.</w:t>
      </w:r>
    </w:p>
    <w:p w14:paraId="069D5401" w14:textId="77777777" w:rsidR="0020042E" w:rsidRPr="00755014" w:rsidRDefault="0020042E" w:rsidP="0020042E">
      <w:pPr>
        <w:pStyle w:val="Akapitzlist"/>
        <w:tabs>
          <w:tab w:val="left" w:pos="0"/>
        </w:tabs>
        <w:suppressAutoHyphens/>
        <w:spacing w:after="0" w:line="23" w:lineRule="atLeast"/>
        <w:ind w:left="426"/>
        <w:jc w:val="both"/>
        <w:rPr>
          <w:rFonts w:ascii="Verdana" w:hAnsi="Verdana"/>
          <w:sz w:val="20"/>
          <w:szCs w:val="20"/>
        </w:rPr>
      </w:pPr>
    </w:p>
    <w:p w14:paraId="286014C0" w14:textId="77777777" w:rsidR="00D02FC1" w:rsidRPr="00755014" w:rsidRDefault="00D02FC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b/>
          <w:sz w:val="20"/>
          <w:szCs w:val="20"/>
        </w:rPr>
        <w:t>§ 4</w:t>
      </w:r>
    </w:p>
    <w:p w14:paraId="592A9788" w14:textId="32DADA55" w:rsidR="00833B93" w:rsidRPr="00755014" w:rsidRDefault="00833B9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755014">
        <w:rPr>
          <w:rFonts w:ascii="Verdana" w:hAnsi="Verdana"/>
          <w:b/>
          <w:sz w:val="20"/>
          <w:szCs w:val="20"/>
        </w:rPr>
        <w:t>Wynagrodzenie</w:t>
      </w:r>
    </w:p>
    <w:p w14:paraId="4E56B8B2" w14:textId="77777777" w:rsidR="00D02FC1" w:rsidRPr="00755014" w:rsidRDefault="00D02FC1" w:rsidP="00145286">
      <w:pPr>
        <w:numPr>
          <w:ilvl w:val="1"/>
          <w:numId w:val="14"/>
        </w:numPr>
        <w:tabs>
          <w:tab w:val="clear" w:pos="14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Za należyte wykonanie przedmiotu umowy Zamawiający zapłaci Wykonawcy wynagrodzenie w kwocie:</w:t>
      </w:r>
    </w:p>
    <w:p w14:paraId="03591610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 xml:space="preserve">wartość ofertowa netto ………………….PLN, </w:t>
      </w:r>
    </w:p>
    <w:p w14:paraId="471D615F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 xml:space="preserve">podatek VAT …. %   …………………...PLN, </w:t>
      </w:r>
    </w:p>
    <w:p w14:paraId="5081B7C2" w14:textId="77777777" w:rsidR="00D02FC1" w:rsidRPr="00755014" w:rsidRDefault="00D02FC1" w:rsidP="00145286">
      <w:pPr>
        <w:tabs>
          <w:tab w:val="num" w:pos="540"/>
        </w:tabs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ab/>
        <w:t>cena ofertowa brutto……………………..PLN, (słownie złotych:…………………………).</w:t>
      </w:r>
    </w:p>
    <w:p w14:paraId="33AB5ED6" w14:textId="77777777" w:rsidR="00D02FC1" w:rsidRPr="00335315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Wynagrodzenie Wykonawcy nie będzie podlegało zmianie, za wyjątkiem sytuacji </w:t>
      </w:r>
      <w:r w:rsidRPr="00335315">
        <w:rPr>
          <w:rFonts w:ascii="Verdana" w:hAnsi="Verdana"/>
          <w:sz w:val="20"/>
          <w:szCs w:val="20"/>
        </w:rPr>
        <w:t>określonych w niniejszej umowie.</w:t>
      </w:r>
    </w:p>
    <w:p w14:paraId="4440550E" w14:textId="4C703292" w:rsidR="00D02FC1" w:rsidRPr="00335315" w:rsidRDefault="00B57D57" w:rsidP="00145286">
      <w:pPr>
        <w:pStyle w:val="Akapitzlist"/>
        <w:numPr>
          <w:ilvl w:val="1"/>
          <w:numId w:val="14"/>
        </w:numPr>
        <w:tabs>
          <w:tab w:val="clear" w:pos="1440"/>
        </w:tabs>
        <w:spacing w:after="0" w:line="23" w:lineRule="atLeast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35315">
        <w:rPr>
          <w:rFonts w:ascii="Verdana" w:eastAsia="Times New Roman" w:hAnsi="Verdana"/>
          <w:sz w:val="20"/>
          <w:szCs w:val="20"/>
          <w:lang w:eastAsia="pl-PL"/>
        </w:rPr>
        <w:t>W przypadku ustawowej zmiany stawki podatku od towarów i usług w trakcie trwania Umowy, zmianie ulega odpowiednia kwota niezafakturowanej części wynagrodzenia brutto Wykonawcy, dostosowana aneksem do niniejszej umowy.</w:t>
      </w:r>
      <w:r w:rsidR="00B05E0B" w:rsidRPr="00335315">
        <w:rPr>
          <w:rFonts w:ascii="Verdana" w:eastAsia="Times New Roman" w:hAnsi="Verdana"/>
          <w:sz w:val="20"/>
          <w:szCs w:val="20"/>
          <w:lang w:eastAsia="pl-PL"/>
        </w:rPr>
        <w:t xml:space="preserve">  Wynagrodzenie netto Wykonawcy pozostaje bez zmian. </w:t>
      </w:r>
    </w:p>
    <w:p w14:paraId="0DD0F9B2" w14:textId="3747C1C1" w:rsidR="00D02FC1" w:rsidRPr="00755014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Wynagrodzenie określone w ust. 1 obejmuje całość ponoszonego przez Zamawiającego wydatku na sfinansowanie przedmiotu umowy określonego w § 1 oraz całość z tytułu należytego wykonania Umowy. Rozliczenie Wykonawcy za wykonanie przedmiotu umowy zostanie dokonane na podstawie faktury VAT wystawionej przez Wykonawcę, w oparciu o protokół zdawczo -  odbiorczy.</w:t>
      </w:r>
    </w:p>
    <w:p w14:paraId="1A2A64F4" w14:textId="761653B6" w:rsidR="00D02FC1" w:rsidRPr="00D25272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D25272">
        <w:rPr>
          <w:rFonts w:ascii="Verdana" w:hAnsi="Verdana"/>
          <w:sz w:val="20"/>
          <w:szCs w:val="20"/>
        </w:rPr>
        <w:t xml:space="preserve">Do Protokołu zdawczo – odbiorczego podpisanego przez Wykonawcę oraz Przedstawiciela Zamawiającego, Wykonawca dołączy oświadczenie, określone w § 3 </w:t>
      </w:r>
      <w:r w:rsidR="00EC1AD9" w:rsidRPr="00D25272">
        <w:rPr>
          <w:rFonts w:ascii="Verdana" w:hAnsi="Verdana"/>
          <w:sz w:val="20"/>
          <w:szCs w:val="20"/>
        </w:rPr>
        <w:t>ust</w:t>
      </w:r>
      <w:r w:rsidR="00D25272" w:rsidRPr="00D25272">
        <w:rPr>
          <w:rFonts w:ascii="Verdana" w:hAnsi="Verdana"/>
          <w:sz w:val="20"/>
          <w:szCs w:val="20"/>
        </w:rPr>
        <w:t>. 6</w:t>
      </w:r>
      <w:r w:rsidRPr="00D25272">
        <w:rPr>
          <w:rFonts w:ascii="Verdana" w:hAnsi="Verdana"/>
          <w:sz w:val="20"/>
          <w:szCs w:val="20"/>
        </w:rPr>
        <w:t>. W przypadku stwierdzenia przez Zamawiającego istnienia wad w przedmiocie umowy Wykonawca zobowiązany jest do ich usunięcia w terminie wyznaczonym przez Zamawiającego.</w:t>
      </w:r>
    </w:p>
    <w:p w14:paraId="3EFBDC17" w14:textId="335A6506" w:rsidR="00CA18C0" w:rsidRPr="003602CE" w:rsidRDefault="00CA18C0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3602CE">
        <w:rPr>
          <w:rFonts w:ascii="Verdana" w:hAnsi="Verdana" w:cs="TTE1771BD8t00"/>
          <w:sz w:val="20"/>
          <w:szCs w:val="20"/>
        </w:rPr>
        <w:t xml:space="preserve">Strony ustalają termin płatności prawidłowo wystawionej faktury VAT na 30 dni od dnia jej otrzymania przez Zamawiającego. Warunkiem wystawienia faktury VAT jest podpisanie protokołu </w:t>
      </w:r>
      <w:r w:rsidR="00FA28D1">
        <w:rPr>
          <w:rFonts w:ascii="Verdana" w:hAnsi="Verdana" w:cs="TTE1771BD8t00"/>
          <w:sz w:val="20"/>
          <w:szCs w:val="20"/>
        </w:rPr>
        <w:t xml:space="preserve">zdawczo - </w:t>
      </w:r>
      <w:r w:rsidRPr="003602CE">
        <w:rPr>
          <w:rFonts w:ascii="Verdana" w:hAnsi="Verdana" w:cs="TTE1771BD8t00"/>
          <w:sz w:val="20"/>
          <w:szCs w:val="20"/>
        </w:rPr>
        <w:t>odbior</w:t>
      </w:r>
      <w:r w:rsidR="00FA28D1">
        <w:rPr>
          <w:rFonts w:ascii="Verdana" w:hAnsi="Verdana" w:cs="TTE1771BD8t00"/>
          <w:sz w:val="20"/>
          <w:szCs w:val="20"/>
        </w:rPr>
        <w:t>czego</w:t>
      </w:r>
      <w:r w:rsidRPr="003602CE">
        <w:rPr>
          <w:rFonts w:ascii="Verdana" w:hAnsi="Verdana" w:cs="TTE1771BD8t00"/>
          <w:sz w:val="20"/>
          <w:szCs w:val="20"/>
        </w:rPr>
        <w:t xml:space="preserve"> przez Strony</w:t>
      </w:r>
      <w:r>
        <w:rPr>
          <w:rFonts w:ascii="Verdana" w:hAnsi="Verdana" w:cs="TTE1771BD8t00"/>
          <w:sz w:val="20"/>
          <w:szCs w:val="20"/>
        </w:rPr>
        <w:t xml:space="preserve"> bez zastrzeżeń</w:t>
      </w:r>
      <w:r w:rsidRPr="003602CE">
        <w:rPr>
          <w:rFonts w:ascii="Verdana" w:hAnsi="Verdana" w:cs="TTE1771BD8t00"/>
          <w:sz w:val="20"/>
          <w:szCs w:val="20"/>
        </w:rPr>
        <w:t>.</w:t>
      </w:r>
    </w:p>
    <w:p w14:paraId="4DCFC4CB" w14:textId="4B937DE4" w:rsidR="00CA18C0" w:rsidRPr="003602CE" w:rsidRDefault="00CA18C0" w:rsidP="00145286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3602CE">
        <w:rPr>
          <w:rFonts w:ascii="Verdana" w:hAnsi="Verdana"/>
          <w:sz w:val="20"/>
          <w:szCs w:val="20"/>
        </w:rPr>
        <w:t xml:space="preserve">Zamawiający zobowiązany jest do zapłaty wynagrodzenia zgodnie z </w:t>
      </w:r>
      <w:r w:rsidR="004D6731">
        <w:rPr>
          <w:rFonts w:ascii="Verdana" w:hAnsi="Verdana"/>
          <w:sz w:val="20"/>
          <w:szCs w:val="20"/>
        </w:rPr>
        <w:t>ofertą stanowiącą załącznik nr 2</w:t>
      </w:r>
      <w:r w:rsidR="0019255A">
        <w:rPr>
          <w:rFonts w:ascii="Verdana" w:hAnsi="Verdana"/>
          <w:sz w:val="20"/>
          <w:szCs w:val="20"/>
        </w:rPr>
        <w:t xml:space="preserve"> </w:t>
      </w:r>
      <w:r w:rsidRPr="003602CE">
        <w:rPr>
          <w:rFonts w:ascii="Verdana" w:hAnsi="Verdana"/>
          <w:sz w:val="20"/>
          <w:szCs w:val="20"/>
        </w:rPr>
        <w:t xml:space="preserve"> do niniejszej umowy w terminie 30 dni od daty otrzymania faktury, wystawionej po dokonanym przez Zamawiającego odbiorze. </w:t>
      </w:r>
    </w:p>
    <w:p w14:paraId="0D8EA594" w14:textId="77777777" w:rsidR="00A31D1E" w:rsidRPr="00FE1ED4" w:rsidRDefault="00D02FC1" w:rsidP="00145286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Zapłata dokonana będzie przelewem na wskazany w fakturze rachunek bankowy Wykonawcy nr ………………………………………………</w:t>
      </w:r>
      <w:r w:rsidR="00A31D1E" w:rsidRPr="00FE1ED4">
        <w:rPr>
          <w:rFonts w:ascii="Verdana" w:hAnsi="Verdana"/>
          <w:sz w:val="20"/>
          <w:szCs w:val="20"/>
        </w:rPr>
        <w:t>………………………………………………………………</w:t>
      </w:r>
      <w:r w:rsidRPr="00FE1ED4">
        <w:rPr>
          <w:rFonts w:ascii="Verdana" w:hAnsi="Verdana"/>
          <w:sz w:val="20"/>
          <w:szCs w:val="20"/>
        </w:rPr>
        <w:t xml:space="preserve"> </w:t>
      </w:r>
    </w:p>
    <w:p w14:paraId="396C27BC" w14:textId="77777777" w:rsidR="00D02FC1" w:rsidRPr="00FE1ED4" w:rsidRDefault="00D02FC1" w:rsidP="00145286">
      <w:pPr>
        <w:numPr>
          <w:ilvl w:val="1"/>
          <w:numId w:val="14"/>
        </w:numPr>
        <w:tabs>
          <w:tab w:val="clear" w:pos="1440"/>
          <w:tab w:val="left" w:pos="567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przypadku zmiany rachunku bankowego Wykonawca zobowiązany jest poinformować</w:t>
      </w:r>
      <w:r w:rsidR="00A31D1E" w:rsidRPr="00FE1ED4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o tym fakcie Zamawiającego</w:t>
      </w:r>
      <w:r w:rsidR="00A31D1E" w:rsidRPr="00FE1ED4">
        <w:rPr>
          <w:rFonts w:ascii="Verdana" w:hAnsi="Verdana"/>
          <w:sz w:val="20"/>
          <w:szCs w:val="20"/>
        </w:rPr>
        <w:t xml:space="preserve"> na piśmie</w:t>
      </w:r>
      <w:r w:rsidRPr="00FE1ED4">
        <w:rPr>
          <w:rFonts w:ascii="Verdana" w:hAnsi="Verdana"/>
          <w:sz w:val="20"/>
          <w:szCs w:val="20"/>
        </w:rPr>
        <w:t>. Wszelkie negatywne konsekwencje wynikające z braku informacji o zmianie rachunku bankowego będą obciążały Wykonawcę.</w:t>
      </w:r>
      <w:r w:rsidR="002C0B3E" w:rsidRPr="00FE1ED4">
        <w:rPr>
          <w:rFonts w:ascii="Verdana" w:hAnsi="Verdana"/>
          <w:sz w:val="20"/>
          <w:szCs w:val="20"/>
        </w:rPr>
        <w:t xml:space="preserve"> Zawiadomienie o zmianie numeru rachunku musi być podpisane przez osoby uprawnione do działania w imieniu Wykonawcy.</w:t>
      </w:r>
    </w:p>
    <w:p w14:paraId="1A01D6E9" w14:textId="77777777" w:rsidR="00D02FC1" w:rsidRPr="00FE1ED4" w:rsidRDefault="00D02FC1" w:rsidP="00145286">
      <w:pPr>
        <w:numPr>
          <w:ilvl w:val="1"/>
          <w:numId w:val="14"/>
        </w:numPr>
        <w:tabs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 xml:space="preserve">Strony ustalają, iż dniem zapłaty będzie dzień obciążenia rachunku bankowego   </w:t>
      </w:r>
      <w:r w:rsidRPr="00FE1ED4">
        <w:rPr>
          <w:rFonts w:ascii="Verdana" w:hAnsi="Verdana" w:cs="TTE1768698t00"/>
          <w:sz w:val="20"/>
          <w:szCs w:val="20"/>
        </w:rPr>
        <w:t>Zamawiającego</w:t>
      </w:r>
      <w:r w:rsidRPr="00FE1ED4">
        <w:rPr>
          <w:rFonts w:ascii="Verdana" w:hAnsi="Verdana" w:cs="TTE1771BD8t00"/>
          <w:sz w:val="20"/>
          <w:szCs w:val="20"/>
        </w:rPr>
        <w:t>.</w:t>
      </w:r>
    </w:p>
    <w:p w14:paraId="31D513E4" w14:textId="12594B3F" w:rsidR="00D02FC1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5</w:t>
      </w:r>
    </w:p>
    <w:p w14:paraId="49702F2D" w14:textId="0201CB89" w:rsidR="00F667FE" w:rsidRPr="00FE1ED4" w:rsidRDefault="00F667FE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Odbiór</w:t>
      </w:r>
    </w:p>
    <w:p w14:paraId="03A9C37F" w14:textId="77777777" w:rsidR="00D02FC1" w:rsidRPr="00FE1ED4" w:rsidRDefault="00D02FC1" w:rsidP="00145286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W przypadku stwierdzenia przez Zamawiającego istnienia wad w przedmiocie umowy Wykonawca zobowiązany jest do ich usunięcia w terminie wyznaczonym przez Zamawiającego. </w:t>
      </w:r>
    </w:p>
    <w:p w14:paraId="3EF8B23D" w14:textId="703DC9FC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akceptuje, iż Zamawiający dokona odbioru przedmiotu umowy w ciągu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 xml:space="preserve">21 dni licząc od daty </w:t>
      </w:r>
      <w:r>
        <w:rPr>
          <w:rFonts w:ascii="Verdana" w:hAnsi="Verdana"/>
          <w:sz w:val="20"/>
          <w:szCs w:val="20"/>
        </w:rPr>
        <w:t xml:space="preserve">dostarczenia </w:t>
      </w:r>
      <w:r w:rsidRPr="00F667FE">
        <w:rPr>
          <w:rFonts w:ascii="Verdana" w:hAnsi="Verdana"/>
          <w:sz w:val="20"/>
          <w:szCs w:val="20"/>
        </w:rPr>
        <w:t xml:space="preserve">przedmiotu Umowy do siedziby Zamawiającego </w:t>
      </w:r>
      <w:r w:rsidRPr="00F667FE">
        <w:rPr>
          <w:rFonts w:ascii="Verdana" w:hAnsi="Verdana"/>
          <w:sz w:val="20"/>
          <w:szCs w:val="20"/>
        </w:rPr>
        <w:br/>
        <w:t>(za potwierdzeniem kancelarii GDDKiA lub przesyłką pocztową)</w:t>
      </w:r>
      <w:r w:rsidRPr="00FE1ED4">
        <w:rPr>
          <w:rFonts w:ascii="Verdana" w:hAnsi="Verdana"/>
          <w:sz w:val="20"/>
          <w:szCs w:val="20"/>
        </w:rPr>
        <w:t xml:space="preserve">. </w:t>
      </w:r>
      <w:r w:rsidRPr="004E115C">
        <w:rPr>
          <w:rFonts w:ascii="Verdana" w:hAnsi="Verdana" w:cs="TTE1768698t00"/>
          <w:sz w:val="20"/>
          <w:szCs w:val="20"/>
        </w:rPr>
        <w:t xml:space="preserve">Zamawiający </w:t>
      </w:r>
      <w:r>
        <w:rPr>
          <w:rFonts w:ascii="Verdana" w:hAnsi="Verdana" w:cs="TTE1768698t00"/>
          <w:sz w:val="20"/>
          <w:szCs w:val="20"/>
        </w:rPr>
        <w:t>d</w:t>
      </w:r>
      <w:r w:rsidRPr="004E115C">
        <w:rPr>
          <w:rFonts w:ascii="Verdana" w:hAnsi="Verdana" w:cs="TTE1768698t00"/>
          <w:sz w:val="20"/>
          <w:szCs w:val="20"/>
        </w:rPr>
        <w:t>o</w:t>
      </w:r>
      <w:r>
        <w:rPr>
          <w:rFonts w:ascii="Verdana" w:hAnsi="Verdana" w:cs="TTE1768698t00"/>
          <w:sz w:val="20"/>
          <w:szCs w:val="20"/>
        </w:rPr>
        <w:t>ko</w:t>
      </w:r>
      <w:r w:rsidRPr="004E115C">
        <w:rPr>
          <w:rFonts w:ascii="Verdana" w:hAnsi="Verdana" w:cs="TTE1768698t00"/>
          <w:sz w:val="20"/>
          <w:szCs w:val="20"/>
        </w:rPr>
        <w:t xml:space="preserve">na </w:t>
      </w:r>
      <w:r w:rsidRPr="004E115C">
        <w:rPr>
          <w:rFonts w:ascii="Verdana" w:hAnsi="Verdana" w:cs="TTE1768698t00"/>
          <w:sz w:val="20"/>
          <w:szCs w:val="20"/>
        </w:rPr>
        <w:lastRenderedPageBreak/>
        <w:t>oceny poprawności i zgodności z Umową przedstawionego przez Wykonawcę przedmiotu Umowy.</w:t>
      </w:r>
    </w:p>
    <w:p w14:paraId="0BD706DC" w14:textId="7E35F33C" w:rsidR="00D02FC1" w:rsidRPr="0020042E" w:rsidRDefault="00D02FC1" w:rsidP="0020042E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zobowiązany jest do poprawy przedmiotu umowy na własny koszt, w przypadku stwierdzenia uchybień leżących po stronie Wykonawcy.</w:t>
      </w:r>
    </w:p>
    <w:p w14:paraId="3B3220D6" w14:textId="77777777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 xml:space="preserve"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 stanie kompletnym, zgodnym z wymaganiami OPZ. </w:t>
      </w:r>
    </w:p>
    <w:p w14:paraId="0193C1D5" w14:textId="77777777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>Potwierdzenie należytego wykonania przedmiotu Umowy stanowić będzie protokół odbioru nie zawierający zastrzeżeń Zamawiającego.</w:t>
      </w:r>
    </w:p>
    <w:p w14:paraId="1C7FA95A" w14:textId="77777777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 xml:space="preserve">W przypadku nienależytego wykonania Umowy, Zamawiający zobowiązuje się </w:t>
      </w:r>
      <w:r w:rsidRPr="004E115C">
        <w:rPr>
          <w:rFonts w:ascii="Verdana" w:hAnsi="Verdana" w:cs="TTE1768698t00"/>
          <w:sz w:val="20"/>
          <w:szCs w:val="20"/>
        </w:rPr>
        <w:br/>
        <w:t>do pisemnego wskazania zastrzeżeń do przedmiotu Umowy przedstawionego przez Wykonawcę do odbioru. Jednocześnie Zamawiający zobowiąże Wykonawcę do usunięcia wszelkich niezgodności z Umową i ponownego przekazania przedmiotu Umowy do odbioru we wskazanym każdorazowo terminie, nie dłuższym niż 7 dni od dnia otrzymania zastrzeżeń.</w:t>
      </w:r>
    </w:p>
    <w:p w14:paraId="6890922C" w14:textId="575EDDBF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>Wykonawca zobowiązuje się do niezwłocznego usuwania wska</w:t>
      </w:r>
      <w:r w:rsidR="00AA67B1">
        <w:rPr>
          <w:rFonts w:ascii="Verdana" w:hAnsi="Verdana" w:cs="TTE1768698t00"/>
          <w:sz w:val="20"/>
          <w:szCs w:val="20"/>
        </w:rPr>
        <w:t xml:space="preserve">zanych w toku odbioru wad </w:t>
      </w:r>
      <w:r w:rsidRPr="004E115C">
        <w:rPr>
          <w:rFonts w:ascii="Verdana" w:hAnsi="Verdana" w:cs="TTE1768698t00"/>
          <w:sz w:val="20"/>
          <w:szCs w:val="20"/>
        </w:rPr>
        <w:t>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 w:rsidRPr="004E115C">
        <w:rPr>
          <w:rFonts w:ascii="Verdana" w:hAnsi="Verdana"/>
          <w:color w:val="000000"/>
          <w:sz w:val="20"/>
          <w:szCs w:val="20"/>
        </w:rPr>
        <w:t xml:space="preserve"> </w:t>
      </w:r>
    </w:p>
    <w:p w14:paraId="0D449B56" w14:textId="0C151D38" w:rsidR="00F667FE" w:rsidRPr="004E115C" w:rsidRDefault="00F667FE" w:rsidP="00145286">
      <w:pPr>
        <w:numPr>
          <w:ilvl w:val="0"/>
          <w:numId w:val="15"/>
        </w:numPr>
        <w:spacing w:line="23" w:lineRule="atLeast"/>
        <w:ind w:left="426" w:hanging="426"/>
        <w:jc w:val="both"/>
        <w:rPr>
          <w:rFonts w:ascii="Verdana" w:hAnsi="Verdana" w:cs="TTE1768698t00"/>
          <w:sz w:val="20"/>
          <w:szCs w:val="20"/>
        </w:rPr>
      </w:pPr>
      <w:r w:rsidRPr="004E115C">
        <w:rPr>
          <w:rFonts w:ascii="Verdana" w:hAnsi="Verdana" w:cs="TTE1768698t00"/>
          <w:sz w:val="20"/>
          <w:szCs w:val="20"/>
        </w:rPr>
        <w:t xml:space="preserve">Protokół odbioru przedmiotu Umowy stanowi potwierdzenie należytego wykonania przedmiotu Umowy i uprawnia Wykonawcę do wystawienia faktury VAT (i wynagrodzenia w wysokości określonej w </w:t>
      </w:r>
      <w:r>
        <w:rPr>
          <w:rFonts w:ascii="Verdana" w:hAnsi="Verdana" w:cs="TTE1771BD8t00"/>
          <w:sz w:val="20"/>
          <w:szCs w:val="20"/>
        </w:rPr>
        <w:t xml:space="preserve">§ </w:t>
      </w:r>
      <w:r w:rsidR="00FD131A">
        <w:rPr>
          <w:rFonts w:ascii="Verdana" w:hAnsi="Verdana" w:cs="TTE1771BD8t00"/>
          <w:sz w:val="20"/>
          <w:szCs w:val="20"/>
        </w:rPr>
        <w:t>4</w:t>
      </w:r>
      <w:r>
        <w:rPr>
          <w:rFonts w:ascii="Verdana" w:hAnsi="Verdana" w:cs="TTE1771BD8t00"/>
          <w:sz w:val="20"/>
          <w:szCs w:val="20"/>
        </w:rPr>
        <w:t xml:space="preserve"> ust. </w:t>
      </w:r>
      <w:r w:rsidR="00FD131A">
        <w:rPr>
          <w:rFonts w:ascii="Verdana" w:hAnsi="Verdana" w:cs="TTE1771BD8t00"/>
          <w:sz w:val="20"/>
          <w:szCs w:val="20"/>
        </w:rPr>
        <w:t>1</w:t>
      </w:r>
      <w:r w:rsidRPr="004E115C">
        <w:rPr>
          <w:rFonts w:ascii="Verdana" w:hAnsi="Verdana" w:cs="TTE1771BD8t00"/>
          <w:sz w:val="20"/>
          <w:szCs w:val="20"/>
        </w:rPr>
        <w:t xml:space="preserve"> Umowy</w:t>
      </w:r>
      <w:r w:rsidR="00AD0768">
        <w:rPr>
          <w:rFonts w:ascii="Verdana" w:hAnsi="Verdana" w:cs="TTE1771BD8t00"/>
          <w:sz w:val="20"/>
          <w:szCs w:val="20"/>
        </w:rPr>
        <w:t>)</w:t>
      </w:r>
      <w:r w:rsidRPr="004E115C">
        <w:rPr>
          <w:rFonts w:ascii="Verdana" w:hAnsi="Verdana" w:cs="TTE1771BD8t00"/>
          <w:sz w:val="20"/>
          <w:szCs w:val="20"/>
        </w:rPr>
        <w:t xml:space="preserve">. </w:t>
      </w:r>
    </w:p>
    <w:p w14:paraId="1C07D8E8" w14:textId="0C5C241F" w:rsidR="00F667FE" w:rsidRDefault="00F667FE" w:rsidP="00145286">
      <w:pPr>
        <w:numPr>
          <w:ilvl w:val="0"/>
          <w:numId w:val="15"/>
        </w:numPr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4E115C">
        <w:rPr>
          <w:rFonts w:ascii="Verdana" w:hAnsi="Verdana"/>
          <w:sz w:val="20"/>
          <w:szCs w:val="20"/>
        </w:rPr>
        <w:t xml:space="preserve">W przypadku skierowania przez osoby trzecie wobec Zamawiającego jakichkolwiek roszczeń w związku z wykonywaniem niniejszej umowy w zakresie, w którym za jej wykonanie odpowiada Wykonawca, </w:t>
      </w:r>
      <w:r>
        <w:rPr>
          <w:rFonts w:ascii="Verdana" w:hAnsi="Verdana"/>
          <w:sz w:val="20"/>
          <w:szCs w:val="20"/>
        </w:rPr>
        <w:t xml:space="preserve">będzie on </w:t>
      </w:r>
      <w:r w:rsidRPr="004E115C">
        <w:rPr>
          <w:rFonts w:ascii="Verdana" w:hAnsi="Verdana"/>
          <w:sz w:val="20"/>
          <w:szCs w:val="20"/>
        </w:rPr>
        <w:t>zobowiązany (Wykonawca)</w:t>
      </w:r>
      <w:r>
        <w:rPr>
          <w:rFonts w:ascii="Verdana" w:hAnsi="Verdana"/>
          <w:sz w:val="20"/>
          <w:szCs w:val="20"/>
        </w:rPr>
        <w:t xml:space="preserve"> </w:t>
      </w:r>
      <w:r w:rsidRPr="004E115C">
        <w:rPr>
          <w:rFonts w:ascii="Verdana" w:hAnsi="Verdana"/>
          <w:sz w:val="20"/>
          <w:szCs w:val="20"/>
        </w:rPr>
        <w:t>zwolnić Zamawiającego z obowiązku zaspokojenia takich roszczeń. Zastrzeżenie to dotyczy w szczególności, lecz nie wyłącznie</w:t>
      </w:r>
      <w:r>
        <w:rPr>
          <w:rFonts w:ascii="Verdana" w:hAnsi="Verdana"/>
          <w:sz w:val="20"/>
          <w:szCs w:val="20"/>
        </w:rPr>
        <w:t>,</w:t>
      </w:r>
      <w:r w:rsidRPr="004E115C">
        <w:rPr>
          <w:rFonts w:ascii="Verdana" w:hAnsi="Verdana"/>
          <w:sz w:val="20"/>
          <w:szCs w:val="20"/>
        </w:rPr>
        <w:t xml:space="preserve"> roszczeń z tytułu praw autorskich oraz ochrony dóbr osobistych.</w:t>
      </w:r>
    </w:p>
    <w:p w14:paraId="45E266AB" w14:textId="77777777" w:rsidR="00AA67B1" w:rsidRDefault="00AA67B1" w:rsidP="00145286">
      <w:pPr>
        <w:suppressAutoHyphens/>
        <w:spacing w:line="23" w:lineRule="atLeast"/>
        <w:ind w:left="426"/>
        <w:jc w:val="both"/>
        <w:rPr>
          <w:rFonts w:ascii="Verdana" w:hAnsi="Verdana"/>
          <w:sz w:val="20"/>
          <w:szCs w:val="20"/>
        </w:rPr>
      </w:pPr>
    </w:p>
    <w:p w14:paraId="36D72847" w14:textId="5A7F576F" w:rsidR="00D02FC1" w:rsidRDefault="00AE6940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14:paraId="141A64A7" w14:textId="77777777" w:rsidR="005233E6" w:rsidRPr="005233E6" w:rsidRDefault="005233E6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5233E6">
        <w:rPr>
          <w:rFonts w:ascii="Verdana" w:hAnsi="Verdana"/>
          <w:b/>
          <w:sz w:val="20"/>
          <w:szCs w:val="20"/>
        </w:rPr>
        <w:t>Obowiązki Zamawiającego</w:t>
      </w:r>
    </w:p>
    <w:p w14:paraId="2EC57B3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Do obowiązków Zamawiającego należy w szczególności:</w:t>
      </w:r>
    </w:p>
    <w:p w14:paraId="4A9D70F3" w14:textId="20A836E9" w:rsidR="00EB0907" w:rsidRPr="00E4028E" w:rsidRDefault="00EB0907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 w:cs="TTE1771BD8t00"/>
          <w:sz w:val="20"/>
          <w:szCs w:val="20"/>
        </w:rPr>
        <w:t xml:space="preserve">Nadzór </w:t>
      </w:r>
      <w:r w:rsidR="00E9477A">
        <w:rPr>
          <w:rFonts w:ascii="Verdana" w:hAnsi="Verdana" w:cs="TTE1771BD8t00"/>
          <w:sz w:val="20"/>
          <w:szCs w:val="20"/>
        </w:rPr>
        <w:t xml:space="preserve">nad realizacją Umowy </w:t>
      </w:r>
    </w:p>
    <w:p w14:paraId="49FF53E6" w14:textId="77777777" w:rsidR="00D02FC1" w:rsidRPr="00E4028E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Udostępnienie innych materiałów będących w posiadaniu Zamawiającego, które mogą się okazać niezbędne do wykonania przedmiotu umowy oraz współdziałanie z Wykonawcą w zakresie niezbędnym do wykonania umowy.</w:t>
      </w:r>
    </w:p>
    <w:p w14:paraId="491F6DE7" w14:textId="77777777" w:rsidR="00D02FC1" w:rsidRPr="00E4028E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Odbiór należycie wykonanego przedmiotu umowy protokołem zdawczo-odbiorczym.</w:t>
      </w:r>
    </w:p>
    <w:p w14:paraId="69E8A69C" w14:textId="77777777" w:rsidR="00D02FC1" w:rsidRPr="00E4028E" w:rsidRDefault="00D02FC1" w:rsidP="00145286">
      <w:pPr>
        <w:numPr>
          <w:ilvl w:val="0"/>
          <w:numId w:val="3"/>
        </w:numPr>
        <w:tabs>
          <w:tab w:val="clear" w:pos="783"/>
          <w:tab w:val="num" w:pos="1440"/>
        </w:tabs>
        <w:suppressAutoHyphens/>
        <w:spacing w:line="23" w:lineRule="atLeast"/>
        <w:ind w:left="993" w:hanging="426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Zapłata wynagrodzenia za należycie wykonany przedmiot umowy.</w:t>
      </w:r>
    </w:p>
    <w:p w14:paraId="0E27B00A" w14:textId="77777777" w:rsidR="00EC4F0D" w:rsidRPr="00E4028E" w:rsidRDefault="00EC4F0D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0C69828A" w14:textId="16E52FA3" w:rsidR="00D02FC1" w:rsidRPr="00E4028E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b/>
          <w:sz w:val="20"/>
          <w:szCs w:val="20"/>
        </w:rPr>
        <w:t>§ 7</w:t>
      </w:r>
    </w:p>
    <w:p w14:paraId="2939D3BA" w14:textId="5AB55412" w:rsidR="000043E3" w:rsidRPr="00E4028E" w:rsidRDefault="000043E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b/>
          <w:sz w:val="20"/>
          <w:szCs w:val="20"/>
        </w:rPr>
        <w:t>Obowiązki Wykonawcy</w:t>
      </w:r>
    </w:p>
    <w:p w14:paraId="7EC1CF73" w14:textId="77777777" w:rsidR="000043E3" w:rsidRPr="00E4028E" w:rsidRDefault="000043E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6E6E34B9" w14:textId="77777777" w:rsidR="00D02FC1" w:rsidRPr="00E4028E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Do obowiązków Wykonawcy należy w szczególności:</w:t>
      </w:r>
    </w:p>
    <w:p w14:paraId="1DF605C0" w14:textId="77777777" w:rsidR="00D02FC1" w:rsidRPr="00E4028E" w:rsidRDefault="00D02FC1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Wykonanie przedmiotu zamówienia z należytą starannością, zgodnie z umową, Opisem Przedmiotu Zamówienia, obowiązującymi przepisami i normami, zasadami wiedzy technicznej oraz wskazówkami i zaleceniami Zamawiającego.</w:t>
      </w:r>
    </w:p>
    <w:p w14:paraId="0FEF1E7A" w14:textId="027D91C9" w:rsidR="00D02FC1" w:rsidRPr="00E4028E" w:rsidRDefault="00A75F0D" w:rsidP="00145286">
      <w:pPr>
        <w:numPr>
          <w:ilvl w:val="0"/>
          <w:numId w:val="5"/>
        </w:numPr>
        <w:tabs>
          <w:tab w:val="clear" w:pos="1440"/>
        </w:tabs>
        <w:suppressAutoHyphens/>
        <w:spacing w:line="23" w:lineRule="atLeast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Wykonawca zobowiązuje się do działania na rzecz i w interesie Zamawiającego w całym okresie realizacji Umowy.</w:t>
      </w:r>
    </w:p>
    <w:p w14:paraId="62A99515" w14:textId="77777777" w:rsidR="0021365A" w:rsidRPr="00FE1ED4" w:rsidDel="002578BB" w:rsidRDefault="0021365A" w:rsidP="00145286">
      <w:pPr>
        <w:spacing w:line="23" w:lineRule="atLeast"/>
        <w:jc w:val="center"/>
        <w:rPr>
          <w:del w:id="0" w:author="Matysiak Anna" w:date="2022-02-28T10:57:00Z"/>
          <w:rFonts w:ascii="Verdana" w:hAnsi="Verdana"/>
          <w:b/>
          <w:sz w:val="20"/>
          <w:szCs w:val="20"/>
        </w:rPr>
      </w:pPr>
    </w:p>
    <w:p w14:paraId="19DF10F7" w14:textId="77777777" w:rsidR="00A65B8F" w:rsidDel="002578BB" w:rsidRDefault="00A65B8F" w:rsidP="002578BB">
      <w:pPr>
        <w:spacing w:line="23" w:lineRule="atLeast"/>
        <w:rPr>
          <w:del w:id="1" w:author="Matysiak Anna" w:date="2022-02-28T10:57:00Z"/>
          <w:rFonts w:ascii="Verdana" w:hAnsi="Verdana"/>
          <w:b/>
          <w:sz w:val="20"/>
          <w:szCs w:val="20"/>
        </w:rPr>
      </w:pPr>
    </w:p>
    <w:p w14:paraId="6550D5E6" w14:textId="77777777" w:rsidR="00A65B8F" w:rsidDel="002578BB" w:rsidRDefault="00A65B8F" w:rsidP="002578BB">
      <w:pPr>
        <w:spacing w:line="23" w:lineRule="atLeast"/>
        <w:rPr>
          <w:del w:id="2" w:author="Matysiak Anna" w:date="2022-02-28T10:57:00Z"/>
          <w:rFonts w:ascii="Verdana" w:hAnsi="Verdana"/>
          <w:b/>
          <w:sz w:val="20"/>
          <w:szCs w:val="20"/>
        </w:rPr>
      </w:pPr>
    </w:p>
    <w:p w14:paraId="492838B5" w14:textId="77777777" w:rsidR="00A65B8F" w:rsidDel="002578BB" w:rsidRDefault="00A65B8F" w:rsidP="002578BB">
      <w:pPr>
        <w:spacing w:line="23" w:lineRule="atLeast"/>
        <w:rPr>
          <w:del w:id="3" w:author="Matysiak Anna" w:date="2022-02-28T10:57:00Z"/>
          <w:rFonts w:ascii="Verdana" w:hAnsi="Verdana"/>
          <w:b/>
          <w:sz w:val="20"/>
          <w:szCs w:val="20"/>
        </w:rPr>
      </w:pPr>
    </w:p>
    <w:p w14:paraId="150847F8" w14:textId="043B5BE5" w:rsidR="00A65B8F" w:rsidRDefault="00A65B8F" w:rsidP="002578BB">
      <w:pPr>
        <w:spacing w:line="23" w:lineRule="atLeast"/>
        <w:rPr>
          <w:ins w:id="4" w:author="Matysiak Anna" w:date="2022-02-28T10:57:00Z"/>
          <w:rFonts w:ascii="Verdana" w:hAnsi="Verdana"/>
          <w:b/>
          <w:sz w:val="20"/>
          <w:szCs w:val="20"/>
        </w:rPr>
      </w:pPr>
    </w:p>
    <w:p w14:paraId="7441153D" w14:textId="36C55F30" w:rsidR="002578BB" w:rsidRDefault="002578BB" w:rsidP="002578BB">
      <w:pPr>
        <w:spacing w:line="23" w:lineRule="atLeast"/>
        <w:rPr>
          <w:ins w:id="5" w:author="Matysiak Anna" w:date="2022-02-28T10:57:00Z"/>
          <w:rFonts w:ascii="Verdana" w:hAnsi="Verdana"/>
          <w:b/>
          <w:sz w:val="20"/>
          <w:szCs w:val="20"/>
        </w:rPr>
      </w:pPr>
    </w:p>
    <w:p w14:paraId="441949D3" w14:textId="5C513959" w:rsidR="002578BB" w:rsidRDefault="002578BB" w:rsidP="002578BB">
      <w:pPr>
        <w:spacing w:line="23" w:lineRule="atLeast"/>
        <w:rPr>
          <w:ins w:id="6" w:author="Matysiak Anna" w:date="2022-02-28T10:57:00Z"/>
          <w:rFonts w:ascii="Verdana" w:hAnsi="Verdana"/>
          <w:b/>
          <w:sz w:val="20"/>
          <w:szCs w:val="20"/>
        </w:rPr>
      </w:pPr>
    </w:p>
    <w:p w14:paraId="48A2A760" w14:textId="157AB3F3" w:rsidR="002578BB" w:rsidRDefault="002578BB" w:rsidP="002578BB">
      <w:pPr>
        <w:spacing w:line="23" w:lineRule="atLeast"/>
        <w:rPr>
          <w:ins w:id="7" w:author="Matysiak Anna" w:date="2022-02-28T10:57:00Z"/>
          <w:rFonts w:ascii="Verdana" w:hAnsi="Verdana"/>
          <w:b/>
          <w:sz w:val="20"/>
          <w:szCs w:val="20"/>
        </w:rPr>
      </w:pPr>
    </w:p>
    <w:p w14:paraId="1F5639A9" w14:textId="77777777" w:rsidR="002578BB" w:rsidRDefault="002578BB" w:rsidP="002578BB">
      <w:pPr>
        <w:spacing w:line="23" w:lineRule="atLeast"/>
        <w:rPr>
          <w:rFonts w:ascii="Verdana" w:hAnsi="Verdana"/>
          <w:b/>
          <w:sz w:val="20"/>
          <w:szCs w:val="20"/>
        </w:rPr>
      </w:pPr>
    </w:p>
    <w:p w14:paraId="1772157D" w14:textId="0B108D45" w:rsidR="0021365A" w:rsidRDefault="00A65B8F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8</w:t>
      </w:r>
    </w:p>
    <w:p w14:paraId="08E7D3A4" w14:textId="77777777" w:rsidR="000043E3" w:rsidRPr="000043E3" w:rsidRDefault="000043E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0043E3">
        <w:rPr>
          <w:rFonts w:ascii="Verdana" w:hAnsi="Verdana"/>
          <w:b/>
          <w:sz w:val="20"/>
          <w:szCs w:val="20"/>
        </w:rPr>
        <w:t>Rękojmia</w:t>
      </w:r>
    </w:p>
    <w:p w14:paraId="503B2544" w14:textId="77777777" w:rsidR="000043E3" w:rsidRPr="00FE1ED4" w:rsidRDefault="000043E3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0E1AC397" w14:textId="77777777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1.</w:t>
      </w:r>
      <w:r w:rsidRPr="00FE1ED4">
        <w:rPr>
          <w:rFonts w:ascii="Verdana" w:hAnsi="Verdana"/>
          <w:sz w:val="20"/>
        </w:rPr>
        <w:tab/>
        <w:t>Wykonawca udziela Zamawiającemu rękojmi za w</w:t>
      </w:r>
      <w:r w:rsidR="00A31D1E" w:rsidRPr="00FE1ED4">
        <w:rPr>
          <w:rFonts w:ascii="Verdana" w:hAnsi="Verdana"/>
          <w:sz w:val="20"/>
        </w:rPr>
        <w:t xml:space="preserve">ady na przedmiot umowy na okres </w:t>
      </w:r>
      <w:r w:rsidRPr="00FE1ED4">
        <w:rPr>
          <w:rFonts w:ascii="Verdana" w:hAnsi="Verdana"/>
          <w:iCs/>
          <w:sz w:val="20"/>
        </w:rPr>
        <w:t>24 miesięcy od podpisania protokołu odbioru końcowego.</w:t>
      </w:r>
    </w:p>
    <w:p w14:paraId="498C9DFC" w14:textId="77777777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2.</w:t>
      </w:r>
      <w:r w:rsidRPr="00FE1ED4">
        <w:rPr>
          <w:rFonts w:ascii="Verdana" w:hAnsi="Verdana"/>
          <w:sz w:val="20"/>
        </w:rPr>
        <w:tab/>
        <w:t>Bieg okresu rękojmi rozpoczyna się w dniu następnym licząc od daty potwierdzenia usunięcia wad stwierdzonych przy odbiorze przedmiotu umowy, a jeżeli nie stwierdzono wad, to od daty odbioru.</w:t>
      </w:r>
    </w:p>
    <w:p w14:paraId="57324864" w14:textId="77777777" w:rsidR="00D02FC1" w:rsidRPr="00FE1ED4" w:rsidRDefault="00D02FC1" w:rsidP="00145286">
      <w:pPr>
        <w:pStyle w:val="Lista"/>
        <w:tabs>
          <w:tab w:val="left" w:pos="426"/>
        </w:tabs>
        <w:spacing w:line="23" w:lineRule="atLeast"/>
        <w:ind w:left="426" w:hanging="426"/>
        <w:jc w:val="both"/>
        <w:rPr>
          <w:rFonts w:ascii="Verdana" w:hAnsi="Verdana"/>
          <w:sz w:val="20"/>
        </w:rPr>
      </w:pPr>
      <w:r w:rsidRPr="00FE1ED4">
        <w:rPr>
          <w:rFonts w:ascii="Verdana" w:hAnsi="Verdana"/>
          <w:sz w:val="20"/>
        </w:rPr>
        <w:t>3.</w:t>
      </w:r>
      <w:r w:rsidRPr="00FE1ED4">
        <w:rPr>
          <w:rFonts w:ascii="Verdana" w:hAnsi="Verdana"/>
          <w:sz w:val="20"/>
        </w:rPr>
        <w:tab/>
        <w:t>Zamawiający może dochodzić roszczeń z tytułu rękojmi także po okresie określonym w ust. 1, jeżeli zgłosił wadę przed upływem tego okresu.</w:t>
      </w:r>
    </w:p>
    <w:p w14:paraId="7780F9CA" w14:textId="77777777" w:rsidR="00D02FC1" w:rsidRPr="00FE1ED4" w:rsidRDefault="00D02FC1" w:rsidP="00145286">
      <w:pPr>
        <w:numPr>
          <w:ilvl w:val="0"/>
          <w:numId w:val="13"/>
        </w:numPr>
        <w:tabs>
          <w:tab w:val="left" w:pos="426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jest odpowiedzialny wobec Zamawiającego za wady w przedmiocie umowy zmniejszające jej wartość lub użyteczność ze względu na cel wynikający z Umowy.</w:t>
      </w:r>
    </w:p>
    <w:p w14:paraId="037BDAC6" w14:textId="77777777" w:rsidR="00D02FC1" w:rsidRPr="00FE1ED4" w:rsidRDefault="00D02FC1" w:rsidP="00145286">
      <w:pPr>
        <w:numPr>
          <w:ilvl w:val="0"/>
          <w:numId w:val="13"/>
        </w:numPr>
        <w:tabs>
          <w:tab w:val="left" w:pos="426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Strony ustalają, iż w okresie usuwania wad nie biegnie termin rękojmi. Po usunięciu wady, terminy te biegną na nowo w odniesieniu do części dokumentacji, która była dotknięta wadami. </w:t>
      </w:r>
    </w:p>
    <w:p w14:paraId="0B792582" w14:textId="1931BB06" w:rsidR="00D02FC1" w:rsidRDefault="00A65B8F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9</w:t>
      </w:r>
    </w:p>
    <w:p w14:paraId="399132A0" w14:textId="77777777" w:rsidR="006B588B" w:rsidRPr="006B588B" w:rsidRDefault="006B588B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6B588B">
        <w:rPr>
          <w:rFonts w:ascii="Verdana" w:hAnsi="Verdana"/>
          <w:b/>
          <w:sz w:val="20"/>
          <w:szCs w:val="20"/>
        </w:rPr>
        <w:t>Kary umowne</w:t>
      </w:r>
    </w:p>
    <w:p w14:paraId="1BE875B5" w14:textId="77777777" w:rsidR="006B588B" w:rsidRPr="00FE1ED4" w:rsidRDefault="006B588B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7444CD98" w14:textId="77777777" w:rsidR="006B588B" w:rsidRDefault="006B588B" w:rsidP="00145286">
      <w:pPr>
        <w:numPr>
          <w:ilvl w:val="0"/>
          <w:numId w:val="24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0E903C61" w14:textId="77777777" w:rsidR="006B588B" w:rsidRPr="00051A7B" w:rsidRDefault="006B588B" w:rsidP="00145286">
      <w:pPr>
        <w:numPr>
          <w:ilvl w:val="0"/>
          <w:numId w:val="24"/>
        </w:numPr>
        <w:tabs>
          <w:tab w:val="clear" w:pos="2340"/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051A7B">
        <w:rPr>
          <w:rFonts w:ascii="Verdana" w:hAnsi="Verdana" w:cs="TTE1771BD8t00"/>
          <w:sz w:val="20"/>
          <w:szCs w:val="20"/>
        </w:rPr>
        <w:t>Ponadto Wykonawca zobowiązuje się do zapłacenia Zamawiającemu kar umownych z tytułu:</w:t>
      </w:r>
    </w:p>
    <w:p w14:paraId="4C2CB1B8" w14:textId="70DAF1C5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zwłokę w wykonaniu przedmiotu umowy określonego w §</w:t>
      </w:r>
      <w:r w:rsidR="00215932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 xml:space="preserve">1 – w wysokości 0,2% </w:t>
      </w:r>
      <w:r w:rsidR="002C0B3E" w:rsidRPr="00FE1ED4">
        <w:rPr>
          <w:rFonts w:ascii="Verdana" w:hAnsi="Verdana"/>
          <w:sz w:val="20"/>
          <w:szCs w:val="20"/>
        </w:rPr>
        <w:t xml:space="preserve">całkowitej kwoty wynagrodzenia umownego netto </w:t>
      </w:r>
      <w:r w:rsidRPr="00FE1ED4">
        <w:rPr>
          <w:rFonts w:ascii="Verdana" w:hAnsi="Verdana"/>
          <w:sz w:val="20"/>
          <w:szCs w:val="20"/>
        </w:rPr>
        <w:t xml:space="preserve">za każdy dzień kalendarzowy zwłoki, licząc od umownego terminu zakończenia i dostarczenia przedmiotu umowy </w:t>
      </w:r>
      <w:r w:rsidRPr="0096523F">
        <w:rPr>
          <w:rFonts w:ascii="Verdana" w:hAnsi="Verdana"/>
          <w:sz w:val="20"/>
          <w:szCs w:val="20"/>
        </w:rPr>
        <w:t>określonego §</w:t>
      </w:r>
      <w:r w:rsidR="002C0B3E" w:rsidRPr="0096523F">
        <w:rPr>
          <w:rFonts w:ascii="Verdana" w:hAnsi="Verdana"/>
          <w:sz w:val="20"/>
          <w:szCs w:val="20"/>
        </w:rPr>
        <w:t xml:space="preserve"> </w:t>
      </w:r>
      <w:r w:rsidRPr="0096523F">
        <w:rPr>
          <w:rFonts w:ascii="Verdana" w:hAnsi="Verdana"/>
          <w:sz w:val="20"/>
          <w:szCs w:val="20"/>
        </w:rPr>
        <w:t>3 ust.</w:t>
      </w:r>
      <w:r w:rsidR="002C0B3E" w:rsidRPr="0096523F">
        <w:rPr>
          <w:rFonts w:ascii="Verdana" w:hAnsi="Verdana"/>
          <w:sz w:val="20"/>
          <w:szCs w:val="20"/>
        </w:rPr>
        <w:t xml:space="preserve"> </w:t>
      </w:r>
      <w:r w:rsidR="0096523F" w:rsidRPr="0096523F">
        <w:rPr>
          <w:rFonts w:ascii="Verdana" w:hAnsi="Verdana"/>
          <w:sz w:val="20"/>
          <w:szCs w:val="20"/>
        </w:rPr>
        <w:t>2</w:t>
      </w:r>
      <w:r w:rsidRPr="0096523F">
        <w:rPr>
          <w:rFonts w:ascii="Verdana" w:hAnsi="Verdana"/>
          <w:sz w:val="20"/>
          <w:szCs w:val="20"/>
        </w:rPr>
        <w:t>;</w:t>
      </w:r>
      <w:r w:rsidR="002C0B3E" w:rsidRPr="0096523F">
        <w:rPr>
          <w:rFonts w:ascii="Verdana" w:hAnsi="Verdana"/>
          <w:sz w:val="20"/>
          <w:szCs w:val="20"/>
        </w:rPr>
        <w:t xml:space="preserve"> </w:t>
      </w:r>
    </w:p>
    <w:p w14:paraId="5D601D40" w14:textId="77777777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 odstąpienie od umowy z przyczyn, za które Wykonawca ponosi  odpowiedzialność</w:t>
      </w:r>
      <w:r w:rsidR="002C0B3E" w:rsidRPr="00FE1ED4">
        <w:rPr>
          <w:rFonts w:ascii="Verdana" w:hAnsi="Verdana"/>
          <w:sz w:val="20"/>
          <w:szCs w:val="20"/>
        </w:rPr>
        <w:t xml:space="preserve"> –</w:t>
      </w:r>
      <w:r w:rsidRPr="00FE1ED4">
        <w:rPr>
          <w:rFonts w:ascii="Verdana" w:hAnsi="Verdana"/>
          <w:sz w:val="20"/>
          <w:szCs w:val="20"/>
        </w:rPr>
        <w:t xml:space="preserve"> w wysokości 10% całkowitej kwoty wynagrodzenia umownego netto;</w:t>
      </w:r>
    </w:p>
    <w:p w14:paraId="51E6F8B7" w14:textId="77777777" w:rsidR="00D02FC1" w:rsidRPr="00FE1ED4" w:rsidRDefault="00D02FC1" w:rsidP="00145286">
      <w:pPr>
        <w:pStyle w:val="Akapitzlist"/>
        <w:numPr>
          <w:ilvl w:val="0"/>
          <w:numId w:val="19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za zwłokę w usunięciu wa</w:t>
      </w:r>
      <w:r w:rsidR="002C0B3E" w:rsidRPr="00FE1ED4">
        <w:rPr>
          <w:rFonts w:ascii="Verdana" w:hAnsi="Verdana"/>
          <w:sz w:val="20"/>
          <w:szCs w:val="20"/>
        </w:rPr>
        <w:t>d stwierdzonych w dokumentacji,</w:t>
      </w:r>
      <w:r w:rsidRPr="00FE1ED4">
        <w:rPr>
          <w:rFonts w:ascii="Verdana" w:hAnsi="Verdana"/>
          <w:sz w:val="20"/>
          <w:szCs w:val="20"/>
        </w:rPr>
        <w:t xml:space="preserve"> za każdy dzień kalendarzowy zwłoki, licząc od dnia wyznaczonego przez Zamawiającego na usunięcie wad – w wysokości 0,2% całkowitej kwoty wynagrodzenia umownego netto;</w:t>
      </w:r>
    </w:p>
    <w:p w14:paraId="541571BE" w14:textId="0CF68102" w:rsidR="00D02FC1" w:rsidRPr="006B588B" w:rsidRDefault="00D02FC1" w:rsidP="00145286">
      <w:pPr>
        <w:pStyle w:val="Akapitzlist"/>
        <w:numPr>
          <w:ilvl w:val="0"/>
          <w:numId w:val="24"/>
        </w:numPr>
        <w:tabs>
          <w:tab w:val="clear" w:pos="2340"/>
        </w:tabs>
        <w:spacing w:after="0"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6B588B">
        <w:rPr>
          <w:rFonts w:ascii="Verdana" w:hAnsi="Verdana"/>
          <w:sz w:val="20"/>
          <w:szCs w:val="20"/>
        </w:rPr>
        <w:t>Zamawiający zapłaci Wykonawcy kary umowne:</w:t>
      </w:r>
    </w:p>
    <w:p w14:paraId="628661F5" w14:textId="40B6D445" w:rsidR="00D02FC1" w:rsidRPr="00FE1ED4" w:rsidRDefault="00D02FC1" w:rsidP="00145286">
      <w:pPr>
        <w:pStyle w:val="Akapitzlist"/>
        <w:numPr>
          <w:ilvl w:val="0"/>
          <w:numId w:val="20"/>
        </w:numPr>
        <w:spacing w:after="0" w:line="23" w:lineRule="atLeast"/>
        <w:ind w:left="851" w:hanging="425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z tytułu odstąpienia od umowy z przyczyn leżących po stronie Zamawiającego – w wysokości 10% wynagrodzenia umownego netto. Kara nie obowiązuje jeżeli odstąpienie od umowy nastąpi z przyczyn o których mowa w</w:t>
      </w:r>
      <w:r w:rsidR="00981D52">
        <w:rPr>
          <w:rFonts w:ascii="Verdana" w:hAnsi="Verdana"/>
          <w:sz w:val="20"/>
          <w:szCs w:val="20"/>
        </w:rPr>
        <w:t xml:space="preserve"> § 1</w:t>
      </w:r>
      <w:r w:rsidR="006709B3">
        <w:rPr>
          <w:rFonts w:ascii="Verdana" w:hAnsi="Verdana"/>
          <w:sz w:val="20"/>
          <w:szCs w:val="20"/>
        </w:rPr>
        <w:t>0</w:t>
      </w:r>
      <w:r w:rsidRPr="00FE1ED4">
        <w:rPr>
          <w:rFonts w:ascii="Verdana" w:hAnsi="Verdana"/>
          <w:sz w:val="20"/>
          <w:szCs w:val="20"/>
        </w:rPr>
        <w:t xml:space="preserve"> ust. 1.</w:t>
      </w:r>
    </w:p>
    <w:p w14:paraId="5758492E" w14:textId="11951B75" w:rsidR="006B588B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Każde z</w:t>
      </w:r>
      <w:r w:rsidR="00820080">
        <w:rPr>
          <w:rFonts w:ascii="Verdana" w:hAnsi="Verdana" w:cs="TTE1771BD8t00"/>
          <w:sz w:val="20"/>
          <w:szCs w:val="20"/>
        </w:rPr>
        <w:t>e</w:t>
      </w:r>
      <w:r>
        <w:rPr>
          <w:rFonts w:ascii="Verdana" w:hAnsi="Verdana" w:cs="TTE1771BD8t00"/>
          <w:sz w:val="20"/>
          <w:szCs w:val="20"/>
        </w:rPr>
        <w:t xml:space="preserve"> zobowią</w:t>
      </w:r>
      <w:r w:rsidR="008324D6">
        <w:rPr>
          <w:rFonts w:ascii="Verdana" w:hAnsi="Verdana" w:cs="TTE1771BD8t00"/>
          <w:sz w:val="20"/>
          <w:szCs w:val="20"/>
        </w:rPr>
        <w:t xml:space="preserve">zań określonych w ust. 2 </w:t>
      </w:r>
      <w:r w:rsidR="00820080">
        <w:rPr>
          <w:rFonts w:ascii="Verdana" w:hAnsi="Verdana" w:cs="TTE1771BD8t00"/>
          <w:sz w:val="20"/>
          <w:szCs w:val="20"/>
        </w:rPr>
        <w:t xml:space="preserve">lit. </w:t>
      </w:r>
      <w:r w:rsidR="008324D6">
        <w:rPr>
          <w:rFonts w:ascii="Verdana" w:hAnsi="Verdana" w:cs="TTE1771BD8t00"/>
          <w:sz w:val="20"/>
          <w:szCs w:val="20"/>
        </w:rPr>
        <w:t xml:space="preserve"> a-c</w:t>
      </w:r>
      <w:r>
        <w:rPr>
          <w:rFonts w:ascii="Verdana" w:hAnsi="Verdana" w:cs="TTE1771BD8t00"/>
          <w:sz w:val="20"/>
          <w:szCs w:val="20"/>
        </w:rPr>
        <w:t xml:space="preserve"> jest samodzielne i Zamawiający jest uprawniony do dochodzenia kar umownych z tytułu zaistnienia każdego ze zdarzeń wskazanych w tym postanowieniu, zarówno wszystkich łącznie, jak i każdej z osobna.</w:t>
      </w:r>
    </w:p>
    <w:p w14:paraId="660C8472" w14:textId="77777777" w:rsidR="00145286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1B224E18" w14:textId="3EB89FDA" w:rsidR="006B588B" w:rsidRPr="00C1380A" w:rsidRDefault="006B588B" w:rsidP="00145286">
      <w:pPr>
        <w:numPr>
          <w:ilvl w:val="0"/>
          <w:numId w:val="24"/>
        </w:numPr>
        <w:tabs>
          <w:tab w:val="num" w:pos="360"/>
        </w:tabs>
        <w:spacing w:line="23" w:lineRule="atLeast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C1380A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Pr="00C1380A">
        <w:rPr>
          <w:rFonts w:ascii="Verdana" w:hAnsi="Verdana" w:cs="TTE1768698t00"/>
          <w:sz w:val="20"/>
          <w:szCs w:val="20"/>
        </w:rPr>
        <w:br/>
        <w:t>z wynagrodzenia przysługującego Wykonawcy lub z zabezpieczenia należytego wykonania umowy.</w:t>
      </w:r>
      <w:r w:rsidR="00145286" w:rsidRPr="00C1380A">
        <w:rPr>
          <w:rFonts w:ascii="Verdana" w:hAnsi="Verdana" w:cs="TTE1768698t00"/>
          <w:sz w:val="20"/>
          <w:szCs w:val="20"/>
        </w:rPr>
        <w:t xml:space="preserve"> Łączna maksymalna wysokość kar umownych, których mogą dochodzić strony nie może być wyższa niż 20 % wartości netto wynagrodzenia określonego w §4 ust.1 umowy.</w:t>
      </w:r>
    </w:p>
    <w:p w14:paraId="34DA6004" w14:textId="506EBE86" w:rsidR="007742BC" w:rsidRDefault="007742BC" w:rsidP="008324D6">
      <w:pPr>
        <w:spacing w:line="23" w:lineRule="atLeast"/>
        <w:jc w:val="both"/>
        <w:rPr>
          <w:rFonts w:ascii="Verdana" w:hAnsi="Verdana" w:cs="TTE1768698t00"/>
          <w:sz w:val="20"/>
          <w:szCs w:val="20"/>
        </w:rPr>
      </w:pPr>
    </w:p>
    <w:p w14:paraId="6441D9C5" w14:textId="77777777" w:rsidR="00145286" w:rsidRPr="00145286" w:rsidRDefault="00145286" w:rsidP="0020042E">
      <w:pPr>
        <w:spacing w:line="23" w:lineRule="atLeast"/>
        <w:jc w:val="both"/>
        <w:rPr>
          <w:rFonts w:ascii="Verdana" w:hAnsi="Verdana" w:cs="TTE1771BD8t00"/>
          <w:sz w:val="20"/>
          <w:szCs w:val="20"/>
        </w:rPr>
      </w:pPr>
    </w:p>
    <w:p w14:paraId="7FBC073C" w14:textId="60B8E165" w:rsidR="00D02FC1" w:rsidRDefault="008324D6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10</w:t>
      </w:r>
    </w:p>
    <w:p w14:paraId="06401613" w14:textId="77777777" w:rsidR="006B588B" w:rsidRPr="006B588B" w:rsidRDefault="006B588B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6B588B">
        <w:rPr>
          <w:rFonts w:ascii="Verdana" w:hAnsi="Verdana"/>
          <w:b/>
          <w:sz w:val="20"/>
          <w:szCs w:val="20"/>
        </w:rPr>
        <w:t>Odstąpienie od umowy</w:t>
      </w:r>
    </w:p>
    <w:p w14:paraId="270E8AB1" w14:textId="77777777" w:rsidR="006B588B" w:rsidRPr="00755014" w:rsidRDefault="006B588B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5EEE1565" w14:textId="4AACC5C7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 razie zaistnienia istotnej zmiany okoliczności powodującej, że wykonanie umowy nie leży w interesie publicznym, </w:t>
      </w:r>
      <w:r w:rsidR="00864A7E" w:rsidRPr="00755014">
        <w:rPr>
          <w:rFonts w:ascii="Verdana" w:hAnsi="Verdana"/>
          <w:sz w:val="20"/>
          <w:szCs w:val="20"/>
        </w:rPr>
        <w:t xml:space="preserve">czego nie można było przewidzieć w chwili zawarcia umowy, lub dalsze wykonywanie umowy może zagrozić podstawowemu interesowi bezpieczeństwa państwa lub bezpieczeństwu publicznemu </w:t>
      </w:r>
      <w:r w:rsidRPr="00755014">
        <w:rPr>
          <w:rFonts w:ascii="Verdana" w:hAnsi="Verdana"/>
          <w:sz w:val="20"/>
          <w:szCs w:val="20"/>
        </w:rPr>
        <w:t>Zamawiający może odstąpić od umowy w terminie 30 dni od powzięcia wiadomości o powyższych okolicznościach</w:t>
      </w:r>
      <w:r w:rsidR="00864A7E" w:rsidRPr="00755014">
        <w:rPr>
          <w:rFonts w:ascii="Verdana" w:hAnsi="Verdana"/>
          <w:sz w:val="20"/>
          <w:szCs w:val="20"/>
        </w:rPr>
        <w:t xml:space="preserve">. </w:t>
      </w:r>
    </w:p>
    <w:p w14:paraId="5F07E2FA" w14:textId="704C03C3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>W wypadku określonym w ust. 1 Wykonawca może żądać jedynie wynagrodzenia należnego z tytułu wykonania części umowy nie może natomiast żądać odszkodowania i kar umownych.</w:t>
      </w:r>
    </w:p>
    <w:p w14:paraId="29ABF192" w14:textId="6DB6236D" w:rsidR="006B588B" w:rsidRPr="00755014" w:rsidRDefault="006B588B" w:rsidP="00145286">
      <w:pPr>
        <w:pStyle w:val="Akapitzlist"/>
        <w:numPr>
          <w:ilvl w:val="0"/>
          <w:numId w:val="2"/>
        </w:numPr>
        <w:tabs>
          <w:tab w:val="clear" w:pos="720"/>
          <w:tab w:val="num" w:pos="2340"/>
        </w:tabs>
        <w:spacing w:after="0"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>Zamawiający jest uprawniony do odstąpienia od całości lub części Umowy</w:t>
      </w:r>
      <w:r w:rsidR="00FD7481">
        <w:rPr>
          <w:rFonts w:ascii="Verdana" w:hAnsi="Verdana" w:cs="TTE1771BD8t00"/>
          <w:sz w:val="20"/>
          <w:szCs w:val="20"/>
        </w:rPr>
        <w:br/>
      </w:r>
      <w:r w:rsidRPr="00755014">
        <w:rPr>
          <w:rFonts w:ascii="Verdana" w:hAnsi="Verdana" w:cs="TTE1771BD8t00"/>
          <w:sz w:val="20"/>
          <w:szCs w:val="20"/>
        </w:rPr>
        <w:t>w przypadku</w:t>
      </w:r>
      <w:r w:rsidR="00820080">
        <w:rPr>
          <w:rFonts w:ascii="Verdana" w:hAnsi="Verdana" w:cs="TTE1771BD8t00"/>
          <w:sz w:val="20"/>
          <w:szCs w:val="20"/>
        </w:rPr>
        <w:t xml:space="preserve"> gdy</w:t>
      </w:r>
      <w:r w:rsidRPr="00755014">
        <w:rPr>
          <w:rFonts w:ascii="Verdana" w:hAnsi="Verdana" w:cs="TTE1771BD8t00"/>
          <w:sz w:val="20"/>
          <w:szCs w:val="20"/>
        </w:rPr>
        <w:t>:</w:t>
      </w:r>
    </w:p>
    <w:p w14:paraId="445F48C7" w14:textId="13597A46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contextualSpacing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 xml:space="preserve">Wykonawca nie dostarczy Zamawiającemu przedmiotu umowy w ustalonym przez Zamawiającego terminie zgodnie z § </w:t>
      </w:r>
      <w:r w:rsidR="003D7358" w:rsidRPr="00755014">
        <w:rPr>
          <w:rFonts w:ascii="Verdana" w:hAnsi="Verdana" w:cs="TTE1771BD8t00"/>
          <w:sz w:val="20"/>
          <w:szCs w:val="20"/>
        </w:rPr>
        <w:t>3</w:t>
      </w:r>
      <w:r w:rsidRPr="00755014">
        <w:rPr>
          <w:rFonts w:ascii="Verdana" w:hAnsi="Verdana" w:cs="TTE1771BD8t00"/>
          <w:sz w:val="20"/>
          <w:szCs w:val="20"/>
        </w:rPr>
        <w:t xml:space="preserve"> ust. </w:t>
      </w:r>
      <w:r w:rsidR="0096523F">
        <w:rPr>
          <w:rFonts w:ascii="Verdana" w:hAnsi="Verdana" w:cs="TTE1771BD8t00"/>
          <w:sz w:val="20"/>
          <w:szCs w:val="20"/>
        </w:rPr>
        <w:t>2</w:t>
      </w:r>
      <w:r w:rsidRPr="00755014">
        <w:rPr>
          <w:rFonts w:ascii="Verdana" w:hAnsi="Verdana" w:cs="TTE1771BD8t00"/>
          <w:sz w:val="20"/>
          <w:szCs w:val="20"/>
        </w:rPr>
        <w:t xml:space="preserve"> niniejszej umowy a zwłoka w dostawie przekroczy 5 dni roboczych w stosunku do ustalonego terminu.</w:t>
      </w:r>
    </w:p>
    <w:p w14:paraId="0E382D6E" w14:textId="77777777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55014">
        <w:rPr>
          <w:rFonts w:ascii="Verdana" w:eastAsia="Calibri" w:hAnsi="Verdana"/>
          <w:sz w:val="20"/>
          <w:szCs w:val="20"/>
          <w:lang w:eastAsia="en-US"/>
        </w:rPr>
        <w:t>Wykonawca, pomimo upomnień Zamawiającego, wykonuje przedmiot Umowy niezgodnie z aktualnymi przepisami, stanem i zasadami współczesnej wiedzy technicznej oraz poleceniami Zamawiającego</w:t>
      </w:r>
    </w:p>
    <w:p w14:paraId="1C339CD2" w14:textId="77777777" w:rsidR="006B588B" w:rsidRPr="00755014" w:rsidRDefault="006B588B" w:rsidP="00145286">
      <w:pPr>
        <w:numPr>
          <w:ilvl w:val="0"/>
          <w:numId w:val="25"/>
        </w:numPr>
        <w:spacing w:line="23" w:lineRule="atLeast"/>
        <w:ind w:left="113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>gdy Wykonawca nie uwzględni uwag i zastrzeżeń Zamawiającego do przedmiotu Umowy w wyznaczonym przez Zamawiającego terminie.</w:t>
      </w:r>
    </w:p>
    <w:p w14:paraId="2FB45CC0" w14:textId="1D869A0C" w:rsidR="00D02FC1" w:rsidRPr="00755014" w:rsidRDefault="00D02FC1" w:rsidP="00145286">
      <w:pPr>
        <w:numPr>
          <w:ilvl w:val="0"/>
          <w:numId w:val="2"/>
        </w:numPr>
        <w:tabs>
          <w:tab w:val="clear" w:pos="720"/>
        </w:tabs>
        <w:suppressAutoHyphens/>
        <w:autoSpaceDE w:val="0"/>
        <w:spacing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755014">
        <w:rPr>
          <w:rFonts w:ascii="Verdana" w:hAnsi="Verdana"/>
          <w:sz w:val="20"/>
          <w:szCs w:val="20"/>
        </w:rPr>
        <w:t xml:space="preserve">Wykonawcy przysługuje uprawnienie do odstąpienia do umowy na zasadach określonych kodeksem cywilnym. </w:t>
      </w:r>
    </w:p>
    <w:p w14:paraId="256FFC6D" w14:textId="77777777" w:rsidR="006B588B" w:rsidRDefault="006B588B" w:rsidP="00145286">
      <w:pPr>
        <w:numPr>
          <w:ilvl w:val="0"/>
          <w:numId w:val="2"/>
        </w:numPr>
        <w:tabs>
          <w:tab w:val="clear" w:pos="720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755014">
        <w:rPr>
          <w:rFonts w:ascii="Verdana" w:hAnsi="Verdana" w:cs="TTE1771BD8t00"/>
          <w:sz w:val="20"/>
          <w:szCs w:val="20"/>
        </w:rPr>
        <w:t xml:space="preserve">W przypadku odstąpienia od Umowy Wykonawca ma obowiązek przekazać </w:t>
      </w:r>
      <w:r>
        <w:rPr>
          <w:rFonts w:ascii="Verdana" w:hAnsi="Verdana" w:cs="TTE1771BD8t00"/>
          <w:sz w:val="20"/>
          <w:szCs w:val="20"/>
        </w:rPr>
        <w:t xml:space="preserve">Zamawiającemu wszystkie materiały uzyskane od Zamawiającego lub w imieniu Zamawiającego na potrzeby realizacji niniejszej Umowy. </w:t>
      </w:r>
    </w:p>
    <w:p w14:paraId="5433A841" w14:textId="18CF3700" w:rsidR="006B588B" w:rsidRDefault="006B588B" w:rsidP="00145286">
      <w:pPr>
        <w:numPr>
          <w:ilvl w:val="0"/>
          <w:numId w:val="2"/>
        </w:numPr>
        <w:tabs>
          <w:tab w:val="clear" w:pos="720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odstąpienia przez którąkolwiek ze stron od Umowy Zamawiający zachowuje majątkowe prawa autorskie oraz prawa zależne i upoważnienie do wykonywania praw osobistych, o których </w:t>
      </w:r>
      <w:r w:rsidRPr="004E115C">
        <w:rPr>
          <w:rFonts w:ascii="Verdana" w:hAnsi="Verdana" w:cs="TTE1771BD8t00"/>
          <w:sz w:val="20"/>
          <w:szCs w:val="20"/>
        </w:rPr>
        <w:t xml:space="preserve">mowa w </w:t>
      </w:r>
      <w:r w:rsidR="008324D6" w:rsidRPr="008324D6">
        <w:rPr>
          <w:rFonts w:ascii="Verdana" w:hAnsi="Verdana" w:cs="TTE1768698t00"/>
          <w:sz w:val="20"/>
          <w:szCs w:val="20"/>
        </w:rPr>
        <w:t>§ 12</w:t>
      </w:r>
      <w:r w:rsidRPr="008324D6">
        <w:rPr>
          <w:rFonts w:ascii="Verdana" w:hAnsi="Verdana" w:cs="TTE1768698t00"/>
          <w:sz w:val="20"/>
          <w:szCs w:val="20"/>
        </w:rPr>
        <w:t xml:space="preserve"> Umowy, </w:t>
      </w:r>
      <w:r>
        <w:rPr>
          <w:rFonts w:ascii="Verdana" w:hAnsi="Verdana" w:cs="TTE1768698t00"/>
          <w:sz w:val="20"/>
          <w:szCs w:val="20"/>
        </w:rPr>
        <w:t>do wszystkich utworów wykonanych przez Wykonawcę w ramach realizacji przedmiotu Umowy do dnia odstąpienia.</w:t>
      </w:r>
    </w:p>
    <w:p w14:paraId="569F30E1" w14:textId="6F1D666F" w:rsidR="006B588B" w:rsidRPr="00E4028E" w:rsidRDefault="00D62F37" w:rsidP="00145286">
      <w:pPr>
        <w:pStyle w:val="Akapitzlist"/>
        <w:numPr>
          <w:ilvl w:val="0"/>
          <w:numId w:val="2"/>
        </w:numPr>
        <w:tabs>
          <w:tab w:val="clear" w:pos="720"/>
        </w:tabs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E4028E">
        <w:rPr>
          <w:rFonts w:ascii="Verdana" w:hAnsi="Verdana"/>
          <w:sz w:val="20"/>
          <w:szCs w:val="20"/>
        </w:rPr>
        <w:t>Odstąpienie od Umowy przez Zamawiającego powinno nastąpić w formie pisemnej pod rygorem nieważności w terminie 30 dni od daty powzięcia wiadomości o zaistnieniu okoliczności, o której mowa w ust. 3</w:t>
      </w:r>
      <w:r w:rsidR="006B588B" w:rsidRPr="00E4028E">
        <w:rPr>
          <w:rFonts w:ascii="Verdana" w:hAnsi="Verdana"/>
          <w:sz w:val="20"/>
          <w:szCs w:val="20"/>
        </w:rPr>
        <w:t>.</w:t>
      </w:r>
    </w:p>
    <w:p w14:paraId="63199A61" w14:textId="153471D8" w:rsidR="00215932" w:rsidRDefault="00215932" w:rsidP="00145286">
      <w:pPr>
        <w:pStyle w:val="Akapitzlist"/>
        <w:numPr>
          <w:ilvl w:val="0"/>
          <w:numId w:val="2"/>
        </w:numPr>
        <w:tabs>
          <w:tab w:val="clear" w:pos="720"/>
        </w:tabs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Wykonawcy przysługuje prawo odstąpienia od umowy – </w:t>
      </w:r>
      <w:r w:rsidRPr="00FE1ED4">
        <w:rPr>
          <w:rFonts w:ascii="Verdana" w:eastAsiaTheme="minorHAnsi" w:hAnsi="Verdana" w:cs="Calibri"/>
          <w:sz w:val="20"/>
          <w:szCs w:val="20"/>
        </w:rPr>
        <w:t>w terminie 30 dni od powzięcia wiadomości o zaistnieniu przesłanek uprawniających do odstąpienia</w:t>
      </w:r>
      <w:r w:rsidRPr="00FE1ED4">
        <w:rPr>
          <w:rFonts w:ascii="Verdana" w:hAnsi="Verdana"/>
          <w:sz w:val="20"/>
          <w:szCs w:val="20"/>
        </w:rPr>
        <w:t>, jeżeli Zamawiający zawiadomi Wykonawcę, iż wobec zaistnienia uprzednio nieprzewidzianych okoliczności nie będzie mógł spełnić swoich zobowiązań umownych wobec Wykonawcy.</w:t>
      </w:r>
    </w:p>
    <w:p w14:paraId="1800217F" w14:textId="35D8F576" w:rsidR="0020042E" w:rsidRDefault="0020042E" w:rsidP="0020042E">
      <w:pPr>
        <w:pStyle w:val="Akapitzlist"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</w:p>
    <w:p w14:paraId="5F4D8DD3" w14:textId="77777777" w:rsidR="004E2675" w:rsidRDefault="004E2675" w:rsidP="0020042E">
      <w:pPr>
        <w:pStyle w:val="Akapitzlist"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</w:p>
    <w:p w14:paraId="1CC38DE6" w14:textId="3275CBA4" w:rsidR="00D02FC1" w:rsidRDefault="008324D6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11</w:t>
      </w:r>
    </w:p>
    <w:p w14:paraId="569AA2CE" w14:textId="77777777" w:rsidR="00820171" w:rsidRPr="00820171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Osoby do kontaktu</w:t>
      </w:r>
    </w:p>
    <w:p w14:paraId="1910C968" w14:textId="77777777" w:rsidR="00820171" w:rsidRPr="00FE1ED4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4696FF44" w14:textId="77777777" w:rsidR="00D02FC1" w:rsidRPr="00FE1ED4" w:rsidRDefault="00D02FC1" w:rsidP="00145286">
      <w:pPr>
        <w:numPr>
          <w:ilvl w:val="0"/>
          <w:numId w:val="1"/>
        </w:numPr>
        <w:tabs>
          <w:tab w:val="clear" w:pos="75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Wykonawca oświadcza, iż zapoznał się ze szczegółowym zakresem prac określonych w Opisie przedmiotu </w:t>
      </w:r>
      <w:r w:rsidR="00EC4F0D" w:rsidRPr="00FE1ED4">
        <w:rPr>
          <w:rFonts w:ascii="Verdana" w:hAnsi="Verdana"/>
          <w:sz w:val="20"/>
          <w:szCs w:val="20"/>
        </w:rPr>
        <w:t xml:space="preserve">zamówienia </w:t>
      </w:r>
      <w:r w:rsidRPr="00FE1ED4">
        <w:rPr>
          <w:rFonts w:ascii="Verdana" w:hAnsi="Verdana"/>
          <w:sz w:val="20"/>
          <w:szCs w:val="20"/>
        </w:rPr>
        <w:t>załączonego do niniejszej umowy.</w:t>
      </w:r>
    </w:p>
    <w:p w14:paraId="71E78842" w14:textId="77777777" w:rsidR="00D02FC1" w:rsidRPr="00FE1ED4" w:rsidRDefault="00D02FC1" w:rsidP="00145286">
      <w:pPr>
        <w:numPr>
          <w:ilvl w:val="0"/>
          <w:numId w:val="1"/>
        </w:numPr>
        <w:tabs>
          <w:tab w:val="clear" w:pos="75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Do bieżącej współpracy w sprawach związanych z wykonywaniem Umowy upoważnieni są: </w:t>
      </w:r>
    </w:p>
    <w:p w14:paraId="46430050" w14:textId="77777777" w:rsidR="00D02FC1" w:rsidRPr="00FE1ED4" w:rsidRDefault="00D02FC1" w:rsidP="00145286">
      <w:pPr>
        <w:spacing w:line="23" w:lineRule="atLeast"/>
        <w:ind w:left="709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1) ze strony Zamawiającego:</w:t>
      </w:r>
      <w:r w:rsidR="00EC4F0D" w:rsidRPr="00FE1ED4">
        <w:rPr>
          <w:rFonts w:ascii="Verdana" w:hAnsi="Verdana"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………………………………….………………………</w:t>
      </w:r>
    </w:p>
    <w:p w14:paraId="639D2A6A" w14:textId="64062282" w:rsidR="00820171" w:rsidRDefault="00D02FC1" w:rsidP="00145286">
      <w:pPr>
        <w:tabs>
          <w:tab w:val="left" w:pos="426"/>
        </w:tabs>
        <w:spacing w:line="23" w:lineRule="atLeast"/>
        <w:ind w:left="709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2) ze strony Wykonawcy: ……………………………………………………..…………</w:t>
      </w:r>
    </w:p>
    <w:p w14:paraId="5A66BF66" w14:textId="77777777" w:rsidR="00820171" w:rsidRDefault="00820171" w:rsidP="00145286">
      <w:pPr>
        <w:tabs>
          <w:tab w:val="left" w:pos="426"/>
        </w:tabs>
        <w:spacing w:line="23" w:lineRule="atLeast"/>
        <w:ind w:left="709" w:hanging="720"/>
        <w:jc w:val="both"/>
        <w:rPr>
          <w:rFonts w:ascii="Verdana" w:hAnsi="Verdana"/>
          <w:sz w:val="20"/>
          <w:szCs w:val="20"/>
        </w:rPr>
      </w:pPr>
    </w:p>
    <w:p w14:paraId="379DBE65" w14:textId="33B3BFB2" w:rsidR="00820171" w:rsidRDefault="00820171" w:rsidP="00145286">
      <w:pPr>
        <w:pStyle w:val="Akapitzlist"/>
        <w:numPr>
          <w:ilvl w:val="0"/>
          <w:numId w:val="1"/>
        </w:numPr>
        <w:spacing w:after="0" w:line="23" w:lineRule="atLeast"/>
        <w:ind w:hanging="720"/>
        <w:jc w:val="both"/>
        <w:rPr>
          <w:rFonts w:ascii="Verdana" w:hAnsi="Verdana"/>
          <w:sz w:val="20"/>
          <w:szCs w:val="20"/>
        </w:rPr>
      </w:pPr>
      <w:r w:rsidRPr="00820171">
        <w:rPr>
          <w:rFonts w:ascii="Verdana" w:hAnsi="Verdana"/>
          <w:sz w:val="20"/>
          <w:szCs w:val="20"/>
        </w:rPr>
        <w:t>Zmiana osób wskazanych w ust. 2 następuje poprzez pisemne powiadomienie drugiej Strony, nie później niż na 3 dni przed dokonaniem zmiany i nie wymaga zawarcia Aneksu do Umowy.</w:t>
      </w:r>
    </w:p>
    <w:p w14:paraId="11CDED41" w14:textId="7BBFC529" w:rsidR="004E2675" w:rsidRDefault="004E2675" w:rsidP="004E2675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06FBAB50" w14:textId="27068195" w:rsidR="004E2675" w:rsidRDefault="004E2675" w:rsidP="004E2675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3FA5F52A" w14:textId="6AEE6A68" w:rsidR="004E2675" w:rsidRDefault="004E2675" w:rsidP="004E2675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023D9D8A" w14:textId="6E46A5F0" w:rsidR="004E2675" w:rsidRPr="004E2675" w:rsidRDefault="004E2675" w:rsidP="004E2675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4FAA3E8E" w14:textId="3F7D58AA" w:rsidR="00D02FC1" w:rsidRDefault="008324D6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§12</w:t>
      </w:r>
    </w:p>
    <w:p w14:paraId="71A1119C" w14:textId="77777777" w:rsidR="00820171" w:rsidRPr="00820171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Majątkowe prawa autorskie</w:t>
      </w:r>
    </w:p>
    <w:p w14:paraId="3BD4249D" w14:textId="77777777" w:rsidR="00D02FC1" w:rsidRPr="00FE1ED4" w:rsidRDefault="00D02FC1" w:rsidP="00145286">
      <w:pPr>
        <w:numPr>
          <w:ilvl w:val="0"/>
          <w:numId w:val="7"/>
        </w:numPr>
        <w:tabs>
          <w:tab w:val="num" w:pos="720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ramach wynagrodzenia Wykonawca:</w:t>
      </w:r>
    </w:p>
    <w:p w14:paraId="14A6FA96" w14:textId="77777777" w:rsidR="00D02FC1" w:rsidRPr="00FE1ED4" w:rsidRDefault="00D02FC1" w:rsidP="00145286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przenosi na Zamawiającego autorskie prawa majątkowe do wszystkich utworów w rozumieniu ustawy o Prawie autorskim i prawach pokrewnych wytworzonych w trakcie realizacji przedmiotu Umowy, w szczególności takich jak: raporty, mapy, wykresy, rysunki, plany, dane statystyczne, ekspertyzy, obliczenia i inne dokumenty powstałe przy realizacji Umowy oraz broszury, zwanych dalej utworami;</w:t>
      </w:r>
    </w:p>
    <w:p w14:paraId="6B038086" w14:textId="3863FB39" w:rsidR="00D02FC1" w:rsidRDefault="00D02FC1" w:rsidP="00145286">
      <w:pPr>
        <w:numPr>
          <w:ilvl w:val="0"/>
          <w:numId w:val="8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14:paraId="2165B6E3" w14:textId="77777777" w:rsidR="00D02FC1" w:rsidRPr="00FE1ED4" w:rsidRDefault="00D02FC1" w:rsidP="00145286">
      <w:pPr>
        <w:numPr>
          <w:ilvl w:val="0"/>
          <w:numId w:val="7"/>
        </w:numPr>
        <w:tabs>
          <w:tab w:val="num" w:pos="720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Nabycie przez Zamawiającego praw, o których mowa w ust. 1, następuje: </w:t>
      </w:r>
    </w:p>
    <w:p w14:paraId="5AD68C6D" w14:textId="77777777" w:rsidR="00D02FC1" w:rsidRPr="00FE1ED4" w:rsidRDefault="00D02FC1" w:rsidP="00145286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z chwilą faktycznego wydania poszczególnych części przedmiotu Umowy Zamawiającemu, oraz </w:t>
      </w:r>
    </w:p>
    <w:p w14:paraId="6039A3F1" w14:textId="77777777" w:rsidR="00D02FC1" w:rsidRPr="00FE1ED4" w:rsidRDefault="00D02FC1" w:rsidP="00145286">
      <w:pPr>
        <w:numPr>
          <w:ilvl w:val="0"/>
          <w:numId w:val="9"/>
        </w:numPr>
        <w:shd w:val="clear" w:color="auto" w:fill="FFFFFF"/>
        <w:tabs>
          <w:tab w:val="clear" w:pos="1440"/>
          <w:tab w:val="num" w:pos="1080"/>
        </w:tabs>
        <w:autoSpaceDE w:val="0"/>
        <w:autoSpaceDN w:val="0"/>
        <w:adjustRightInd w:val="0"/>
        <w:spacing w:line="23" w:lineRule="atLeast"/>
        <w:ind w:left="108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1A24BFAC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użytkowania utworów na własny użytek, użytek swoich jednostek organizacyjnych oraz użytek osób trzecich w celach związanych z realizacją zadań Zamawiającego,</w:t>
      </w:r>
    </w:p>
    <w:p w14:paraId="68B6FECA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FE1ED4">
        <w:rPr>
          <w:rFonts w:ascii="Verdana" w:hAnsi="Verdana"/>
        </w:rPr>
        <w:t>ray</w:t>
      </w:r>
      <w:proofErr w:type="spellEnd"/>
      <w:r w:rsidRPr="00FE1ED4">
        <w:rPr>
          <w:rFonts w:ascii="Verdana" w:hAnsi="Verdana"/>
        </w:rPr>
        <w:t>, pendrive, itd.),</w:t>
      </w:r>
    </w:p>
    <w:p w14:paraId="32BFC5A6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zwielokrotnianie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04DC6FC8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wprowadzania utworów do pamięci komputera na dowolnej liczbie stanowisk komputerowych oraz do sieci multimedialnej, telekomunikacyjnej, komputerowej, w tym do Internetu,</w:t>
      </w:r>
    </w:p>
    <w:p w14:paraId="0109F0C1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wyświetlanie i publiczne odtwarzanie utworu,</w:t>
      </w:r>
    </w:p>
    <w:p w14:paraId="5E5EE78E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nadawanie całości lub wybranych fragmentów utworu za pomocą wizji albo fonii przewodowej i bezprzewodowej przez stację naziemną,</w:t>
      </w:r>
    </w:p>
    <w:p w14:paraId="7D3F4CC4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nadawanie za pośrednictwem satelity,</w:t>
      </w:r>
    </w:p>
    <w:p w14:paraId="3337E1D9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reemisja,</w:t>
      </w:r>
    </w:p>
    <w:p w14:paraId="6DBE0ED1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wymiana nośników, na których utwór utrwalono,</w:t>
      </w:r>
    </w:p>
    <w:p w14:paraId="7E1E9096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wykorzystanie w utworach multimedialnych,</w:t>
      </w:r>
    </w:p>
    <w:p w14:paraId="33142B83" w14:textId="742F7AD4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wykorzystywanie całości lub fragmentów utworu co celów promocyjnych</w:t>
      </w:r>
      <w:r w:rsidR="00FD7481">
        <w:rPr>
          <w:rFonts w:ascii="Verdana" w:hAnsi="Verdana"/>
        </w:rPr>
        <w:br/>
      </w:r>
      <w:r w:rsidRPr="00FE1ED4">
        <w:rPr>
          <w:rFonts w:ascii="Verdana" w:hAnsi="Verdana"/>
        </w:rPr>
        <w:t>i reklamy,</w:t>
      </w:r>
    </w:p>
    <w:p w14:paraId="5F255B83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wprowadzanie zmian, skrótów,</w:t>
      </w:r>
    </w:p>
    <w:p w14:paraId="6ED6DC5F" w14:textId="1A90D9CB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sporządzenie wersji obcojęzycznych, zarówno przy użyciu napisów, jak</w:t>
      </w:r>
      <w:r w:rsidR="00FD7481">
        <w:rPr>
          <w:rFonts w:ascii="Verdana" w:hAnsi="Verdana"/>
        </w:rPr>
        <w:br/>
      </w:r>
      <w:r w:rsidRPr="00FE1ED4">
        <w:rPr>
          <w:rFonts w:ascii="Verdana" w:hAnsi="Verdana"/>
        </w:rPr>
        <w:t>i lektora,</w:t>
      </w:r>
    </w:p>
    <w:p w14:paraId="4BA17F19" w14:textId="77777777" w:rsidR="00D02FC1" w:rsidRPr="00FE1ED4" w:rsidRDefault="00D02FC1" w:rsidP="00145286">
      <w:pPr>
        <w:pStyle w:val="tekstost"/>
        <w:numPr>
          <w:ilvl w:val="1"/>
          <w:numId w:val="6"/>
        </w:numPr>
        <w:overflowPunct/>
        <w:autoSpaceDE/>
        <w:autoSpaceDN/>
        <w:adjustRightInd/>
        <w:spacing w:line="23" w:lineRule="atLeast"/>
        <w:textAlignment w:val="auto"/>
        <w:rPr>
          <w:rFonts w:ascii="Verdana" w:hAnsi="Verdana"/>
        </w:rPr>
      </w:pPr>
      <w:r w:rsidRPr="00FE1ED4">
        <w:rPr>
          <w:rFonts w:ascii="Verdana" w:hAnsi="Verdana"/>
        </w:rPr>
        <w:t>publiczne udostępnianie utworu w taki sposób, aby każdy mógł mieć do niego dostęp w miejscu i w czasie przez niego wybranym.</w:t>
      </w:r>
    </w:p>
    <w:p w14:paraId="2FBD272D" w14:textId="77777777" w:rsidR="00D02FC1" w:rsidRPr="00FE1ED4" w:rsidRDefault="00D02FC1" w:rsidP="00145286">
      <w:pPr>
        <w:numPr>
          <w:ilvl w:val="0"/>
          <w:numId w:val="7"/>
        </w:numPr>
        <w:tabs>
          <w:tab w:val="num" w:pos="709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Równocześnie z nabyciem autorskich praw majątkowych do utworów Zamawiający nabywa własność wszystkich egzemplarzy, na których utwory zostały utrwalone. </w:t>
      </w:r>
    </w:p>
    <w:p w14:paraId="7A0E7281" w14:textId="4DFD92F7" w:rsidR="00D02FC1" w:rsidRPr="00FE1ED4" w:rsidRDefault="00D02FC1" w:rsidP="00145286">
      <w:pPr>
        <w:numPr>
          <w:ilvl w:val="0"/>
          <w:numId w:val="7"/>
        </w:numPr>
        <w:tabs>
          <w:tab w:val="num" w:pos="709"/>
        </w:tabs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zobowiązuje się, że wykonując umowę będzie przestrzegał przepisów ustawy z dnia 4 lutego 1994 r. – o prawie autorski</w:t>
      </w:r>
      <w:r w:rsidR="003561C1" w:rsidRPr="00FE1ED4">
        <w:rPr>
          <w:rFonts w:ascii="Verdana" w:hAnsi="Verdana"/>
          <w:sz w:val="20"/>
          <w:szCs w:val="20"/>
        </w:rPr>
        <w:t xml:space="preserve">m i prawach pokrewnych </w:t>
      </w:r>
      <w:r w:rsidR="003561C1" w:rsidRPr="00BC5AF5">
        <w:rPr>
          <w:rFonts w:ascii="Verdana" w:hAnsi="Verdana"/>
          <w:sz w:val="20"/>
          <w:szCs w:val="20"/>
        </w:rPr>
        <w:t>(Dz. U. 20</w:t>
      </w:r>
      <w:r w:rsidR="00B553B6" w:rsidRPr="00BC5AF5">
        <w:rPr>
          <w:rFonts w:ascii="Verdana" w:hAnsi="Verdana"/>
          <w:sz w:val="20"/>
          <w:szCs w:val="20"/>
        </w:rPr>
        <w:t>21</w:t>
      </w:r>
      <w:r w:rsidR="003561C1" w:rsidRPr="00BC5AF5">
        <w:rPr>
          <w:rFonts w:ascii="Verdana" w:hAnsi="Verdana"/>
          <w:sz w:val="20"/>
          <w:szCs w:val="20"/>
        </w:rPr>
        <w:t xml:space="preserve"> poz. </w:t>
      </w:r>
      <w:r w:rsidR="00B553B6" w:rsidRPr="00BC5AF5">
        <w:rPr>
          <w:rFonts w:ascii="Verdana" w:hAnsi="Verdana"/>
          <w:sz w:val="20"/>
          <w:szCs w:val="20"/>
        </w:rPr>
        <w:t>1062</w:t>
      </w:r>
      <w:r w:rsidRPr="00BC5AF5">
        <w:rPr>
          <w:rFonts w:ascii="Verdana" w:hAnsi="Verdana"/>
          <w:sz w:val="20"/>
          <w:szCs w:val="20"/>
        </w:rPr>
        <w:t>) i nie naruszy</w:t>
      </w:r>
      <w:r w:rsidRPr="00FE1ED4">
        <w:rPr>
          <w:rFonts w:ascii="Verdana" w:hAnsi="Verdana"/>
          <w:sz w:val="20"/>
          <w:szCs w:val="20"/>
        </w:rPr>
        <w:t xml:space="preserve"> praw majątkowych osób trzecich, </w:t>
      </w:r>
      <w:r w:rsidRPr="00FE1ED4">
        <w:rPr>
          <w:rFonts w:ascii="Verdana" w:hAnsi="Verdana"/>
          <w:sz w:val="20"/>
          <w:szCs w:val="20"/>
        </w:rPr>
        <w:br/>
        <w:t xml:space="preserve">a utwory przekaże Zamawiającemu w stanie wolnym od obciążeń prawami tych osób. </w:t>
      </w:r>
    </w:p>
    <w:p w14:paraId="2F7EBBA2" w14:textId="77777777" w:rsidR="00D02FC1" w:rsidRPr="00FE1ED4" w:rsidRDefault="00D02FC1" w:rsidP="00145286">
      <w:pPr>
        <w:numPr>
          <w:ilvl w:val="0"/>
          <w:numId w:val="7"/>
        </w:numPr>
        <w:tabs>
          <w:tab w:val="num" w:pos="709"/>
          <w:tab w:val="num" w:pos="2160"/>
        </w:tabs>
        <w:suppressAutoHyphens/>
        <w:spacing w:line="23" w:lineRule="atLeast"/>
        <w:ind w:left="720" w:hanging="72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napToGrid w:val="0"/>
          <w:sz w:val="20"/>
          <w:szCs w:val="20"/>
        </w:rPr>
        <w:t xml:space="preserve">Na życzenie </w:t>
      </w:r>
      <w:r w:rsidRPr="00FE1ED4">
        <w:rPr>
          <w:rFonts w:ascii="Verdana" w:hAnsi="Verdana"/>
          <w:sz w:val="20"/>
          <w:szCs w:val="20"/>
        </w:rPr>
        <w:t>Zamawiającego</w:t>
      </w:r>
      <w:r w:rsidRPr="00FE1ED4">
        <w:rPr>
          <w:rFonts w:ascii="Verdana" w:hAnsi="Verdana"/>
          <w:snapToGrid w:val="0"/>
          <w:sz w:val="20"/>
          <w:szCs w:val="20"/>
        </w:rPr>
        <w:t xml:space="preserve"> Wykonawca bezzwłocznie udostępni </w:t>
      </w:r>
      <w:r w:rsidRPr="00FE1ED4">
        <w:rPr>
          <w:rFonts w:ascii="Verdana" w:hAnsi="Verdana"/>
          <w:sz w:val="20"/>
          <w:szCs w:val="20"/>
        </w:rPr>
        <w:t xml:space="preserve">Zamawiającego </w:t>
      </w:r>
      <w:r w:rsidRPr="00FE1ED4">
        <w:rPr>
          <w:rFonts w:ascii="Verdana" w:hAnsi="Verdana"/>
          <w:snapToGrid w:val="0"/>
          <w:sz w:val="20"/>
          <w:szCs w:val="20"/>
        </w:rPr>
        <w:t>wszelkie dodatkowe informacje i dane dotyczące wykonywania prac objętych niniejszą Umową.</w:t>
      </w:r>
    </w:p>
    <w:p w14:paraId="397135C2" w14:textId="45AFE1DD" w:rsidR="00D02FC1" w:rsidRDefault="00D02FC1" w:rsidP="00145286">
      <w:pPr>
        <w:numPr>
          <w:ilvl w:val="0"/>
          <w:numId w:val="7"/>
        </w:numPr>
        <w:spacing w:line="23" w:lineRule="atLeast"/>
        <w:ind w:left="709" w:hanging="709"/>
        <w:jc w:val="both"/>
        <w:rPr>
          <w:ins w:id="8" w:author="Matysiak Anna" w:date="2022-02-28T10:58:00Z"/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 okresie trwania umowy, a następnie w ciągu pięciu lat po jej zakończeniu, po otrzymaniu zawiadomienia z wyprzedzeniem czternastodniowym, Wykonawca zapewni Zamawiającego lub upoważnionemu przez niego przedstawicielowi nieograniczony dostęp do wszelkich danych i dokumentów potrzebnych do kontroli realizacji niniejszej umowy.</w:t>
      </w:r>
    </w:p>
    <w:p w14:paraId="0778C59D" w14:textId="2FB6E47B" w:rsidR="002578BB" w:rsidRDefault="002578BB" w:rsidP="002578BB">
      <w:pPr>
        <w:spacing w:line="23" w:lineRule="atLeast"/>
        <w:jc w:val="both"/>
        <w:rPr>
          <w:ins w:id="9" w:author="Matysiak Anna" w:date="2022-02-28T10:58:00Z"/>
          <w:rFonts w:ascii="Verdana" w:hAnsi="Verdana"/>
          <w:sz w:val="20"/>
          <w:szCs w:val="20"/>
        </w:rPr>
      </w:pPr>
    </w:p>
    <w:p w14:paraId="1667FD48" w14:textId="77D68ED5" w:rsidR="002578BB" w:rsidRDefault="002578BB" w:rsidP="002578BB">
      <w:pPr>
        <w:spacing w:line="23" w:lineRule="atLeast"/>
        <w:jc w:val="both"/>
        <w:rPr>
          <w:ins w:id="10" w:author="Matysiak Anna" w:date="2022-02-28T10:58:00Z"/>
          <w:rFonts w:ascii="Verdana" w:hAnsi="Verdana"/>
          <w:sz w:val="20"/>
          <w:szCs w:val="20"/>
        </w:rPr>
      </w:pPr>
    </w:p>
    <w:p w14:paraId="1322E53D" w14:textId="77777777" w:rsidR="0096523F" w:rsidRDefault="0096523F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386B93C4" w14:textId="1C170DB4" w:rsidR="00D02FC1" w:rsidRDefault="0021365A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§ 1</w:t>
      </w:r>
      <w:r w:rsidR="009667A6">
        <w:rPr>
          <w:rFonts w:ascii="Verdana" w:hAnsi="Verdana"/>
          <w:b/>
          <w:sz w:val="20"/>
          <w:szCs w:val="20"/>
        </w:rPr>
        <w:t>3</w:t>
      </w:r>
    </w:p>
    <w:p w14:paraId="7559E4D8" w14:textId="77777777" w:rsidR="00820171" w:rsidRPr="00820171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Zmiany umowy</w:t>
      </w:r>
    </w:p>
    <w:p w14:paraId="06140305" w14:textId="77777777" w:rsidR="007A18D5" w:rsidRPr="007A18D5" w:rsidRDefault="007A18D5" w:rsidP="00145286">
      <w:pPr>
        <w:numPr>
          <w:ilvl w:val="0"/>
          <w:numId w:val="36"/>
        </w:numPr>
        <w:spacing w:line="23" w:lineRule="atLeast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Wszelkie zmiany postanowień Umowy wymagają dla swej ważności formy pisemnej pod rygorem nieważności w postaci aneksu podpisanego przez obie Strony.</w:t>
      </w:r>
    </w:p>
    <w:p w14:paraId="48C483A9" w14:textId="77777777" w:rsidR="007A18D5" w:rsidRPr="007A18D5" w:rsidRDefault="007A18D5" w:rsidP="00145286">
      <w:pPr>
        <w:numPr>
          <w:ilvl w:val="0"/>
          <w:numId w:val="36"/>
        </w:numPr>
        <w:spacing w:line="23" w:lineRule="atLeast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Zmiany Umowy będą mogły nastąpić w przypadku zaistnienia jednej z następujących okoliczności i w zakresie opisanym poniżej,</w:t>
      </w:r>
      <w:r w:rsidRPr="007A18D5">
        <w:rPr>
          <w:rFonts w:ascii="Verdana" w:eastAsia="Calibri" w:hAnsi="Verdana"/>
          <w:bCs/>
          <w:sz w:val="20"/>
          <w:szCs w:val="20"/>
          <w:lang w:eastAsia="en-US"/>
        </w:rPr>
        <w:t xml:space="preserve"> z zastrzeżeniem, iż zmiana nie może modyfikować ogólnego charakteru Umowy</w:t>
      </w:r>
      <w:r w:rsidRPr="007A18D5">
        <w:rPr>
          <w:rFonts w:ascii="Verdana" w:eastAsia="Calibri" w:hAnsi="Verdana"/>
          <w:sz w:val="20"/>
          <w:szCs w:val="20"/>
          <w:lang w:eastAsia="en-US"/>
        </w:rPr>
        <w:t xml:space="preserve">: </w:t>
      </w:r>
    </w:p>
    <w:p w14:paraId="35FBCC5D" w14:textId="77777777" w:rsidR="007A18D5" w:rsidRPr="007A18D5" w:rsidRDefault="007A18D5" w:rsidP="00145286">
      <w:pPr>
        <w:numPr>
          <w:ilvl w:val="0"/>
          <w:numId w:val="37"/>
        </w:numPr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zaistnienia po zawarciu Umowy przypadku siły wyższej, przez którą, na potrzeby Umowy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wojnę, stany nadzwyczajne, powódź, pożar i inne klęski żywiołowe, zamieszki, strajki, ataki terrorystyczne), poprzez zmianę postanowień Umowy dotyczących w szczególności terminu wykonania świadczenia przez Wykonawcę, wynagrodzenia Wykonawcy, zakresu świadczenia Wykonawcy, sposobu wykonania świadczenia przez Wykonawcę, uwzględniając wpływ siły wyższej na sposób realizacji przedmiotu Umowy przez Wykonawcę;</w:t>
      </w:r>
    </w:p>
    <w:p w14:paraId="17DBE567" w14:textId="77777777" w:rsidR="007A18D5" w:rsidRPr="007A18D5" w:rsidRDefault="007A18D5" w:rsidP="00145286">
      <w:pPr>
        <w:numPr>
          <w:ilvl w:val="0"/>
          <w:numId w:val="37"/>
        </w:numPr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w przypadku zmiany powszechnie obowiązujących przepisów prawa w zakresie mającym wpływ na realizację przedmiotu Umowy względem terminu złożenia Oferty - zmianie może ulec sposób realizacji Umowy lub zakres obowiązków Stron lub okres obowiązywania Umowy lub wynagrodzenie Wykonawcy lub terminy wykonania Umowy lub Etapów, w zakresie odpowiadającym powyższym zmianom;</w:t>
      </w:r>
    </w:p>
    <w:p w14:paraId="69FC5D2F" w14:textId="77777777" w:rsidR="007A18D5" w:rsidRPr="007A18D5" w:rsidRDefault="007A18D5" w:rsidP="00145286">
      <w:pPr>
        <w:numPr>
          <w:ilvl w:val="0"/>
          <w:numId w:val="37"/>
        </w:numPr>
        <w:suppressAutoHyphens/>
        <w:spacing w:line="23" w:lineRule="atLeast"/>
        <w:ind w:left="113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7A18D5">
        <w:rPr>
          <w:rFonts w:ascii="Verdana" w:eastAsia="Calibri" w:hAnsi="Verdana"/>
          <w:sz w:val="20"/>
          <w:szCs w:val="20"/>
          <w:lang w:eastAsia="en-US"/>
        </w:rPr>
        <w:t>zmian dotyczących realizacji przedmiotu Umowy, które wynikają z zaleceń organów administracji publicznej w zakresie mającym wpływ na realizację przedmiotu Umowy względem terminu złożenia Oferty - zmianie może ulec sposób realizacji przedmiotu Umowy lub zakres obowiązków Stron lub okres obowiązywania Umowy lub wynagrodzenie Wykonawcy lub terminy realizacji przedmiotu Umowy lub Etapów, w zakresie odpowiadającym powyższym zmianom; wystąpienia konieczności doprecyzowania Umowy w celu jednoznacznego rozumienia jej zapisów przez Strony, poprzez dokonanie odpowiedniej zmiany;</w:t>
      </w:r>
    </w:p>
    <w:p w14:paraId="118FB9D4" w14:textId="0075F54A" w:rsidR="007A18D5" w:rsidRPr="00C23A8B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 w:cs="TTE1771BD8t00"/>
          <w:sz w:val="20"/>
          <w:szCs w:val="20"/>
        </w:rPr>
      </w:pPr>
      <w:r w:rsidRPr="00C23A8B">
        <w:rPr>
          <w:rFonts w:ascii="Verdana" w:hAnsi="Verdana"/>
          <w:sz w:val="20"/>
          <w:szCs w:val="20"/>
        </w:rPr>
        <w:t>O zmianach teleadresowych, zmianach rachunku bankowego, Wykonawca powiadomi niezwłocznie Zamawiającego w formie pisemnej pod ry</w:t>
      </w:r>
      <w:r w:rsidR="00C23A8B" w:rsidRPr="00C23A8B">
        <w:rPr>
          <w:rFonts w:ascii="Verdana" w:hAnsi="Verdana"/>
          <w:sz w:val="20"/>
          <w:szCs w:val="20"/>
        </w:rPr>
        <w:t>gorem nieważności, zgodnie z § 4 ust. 9</w:t>
      </w:r>
      <w:r w:rsidRPr="00C23A8B">
        <w:rPr>
          <w:rFonts w:ascii="Verdana" w:hAnsi="Verdana"/>
          <w:sz w:val="20"/>
          <w:szCs w:val="20"/>
        </w:rPr>
        <w:t>. Takie zmiany nie wymagają sporządzenia aneksu do Umowy.</w:t>
      </w:r>
    </w:p>
    <w:p w14:paraId="51D8C71E" w14:textId="77777777" w:rsidR="007A18D5" w:rsidRPr="007A18D5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/>
          <w:bCs/>
          <w:color w:val="000000"/>
          <w:sz w:val="20"/>
          <w:szCs w:val="20"/>
        </w:rPr>
      </w:pPr>
      <w:r w:rsidRPr="00C23A8B">
        <w:rPr>
          <w:rFonts w:ascii="Verdana" w:hAnsi="Verdana"/>
          <w:bCs/>
          <w:sz w:val="20"/>
          <w:szCs w:val="20"/>
        </w:rPr>
        <w:t xml:space="preserve">Strona wnioskująca o zmianę </w:t>
      </w:r>
      <w:r w:rsidRPr="007A18D5">
        <w:rPr>
          <w:rFonts w:ascii="Verdana" w:hAnsi="Verdana"/>
          <w:bCs/>
          <w:color w:val="000000"/>
          <w:sz w:val="20"/>
          <w:szCs w:val="20"/>
        </w:rPr>
        <w:t xml:space="preserve">Umowy złoży odpowiedni wniosek drugiej Stronie. Wniosek o zmianę postanowień Umowy powinien być złożony w formie pisemnej. Złożenie wniosku, stanowi warunek umożliwiający podjęcie procedury zmiany Umowy. </w:t>
      </w:r>
    </w:p>
    <w:p w14:paraId="045BA038" w14:textId="77777777" w:rsidR="007A18D5" w:rsidRPr="007A18D5" w:rsidRDefault="007A18D5" w:rsidP="00145286">
      <w:pPr>
        <w:numPr>
          <w:ilvl w:val="0"/>
          <w:numId w:val="38"/>
        </w:numPr>
        <w:spacing w:line="23" w:lineRule="atLeast"/>
        <w:jc w:val="both"/>
        <w:rPr>
          <w:rFonts w:ascii="Verdana" w:hAnsi="Verdana"/>
          <w:bCs/>
          <w:color w:val="000000"/>
          <w:sz w:val="20"/>
          <w:szCs w:val="20"/>
        </w:rPr>
      </w:pPr>
      <w:r w:rsidRPr="007A18D5">
        <w:rPr>
          <w:rFonts w:ascii="Verdana" w:hAnsi="Verdana"/>
          <w:bCs/>
          <w:color w:val="000000"/>
          <w:sz w:val="20"/>
          <w:szCs w:val="20"/>
        </w:rPr>
        <w:t xml:space="preserve">Wykonawca wnioskując o zmianę postanowień Umowy zobowiązany jest do udokumentowania zaistnienia okoliczności, o których mowa powyżej wraz z wyceną ewentualnych zmian w odniesieniu do wynagrodzenia Wykonawcy. </w:t>
      </w:r>
    </w:p>
    <w:p w14:paraId="03D1151A" w14:textId="1F2914E9" w:rsidR="1E4A7C4B" w:rsidRPr="00FE1ED4" w:rsidRDefault="1E4A7C4B" w:rsidP="00145286">
      <w:pPr>
        <w:spacing w:line="23" w:lineRule="atLeast"/>
        <w:ind w:left="540" w:hanging="114"/>
        <w:jc w:val="both"/>
        <w:rPr>
          <w:rFonts w:ascii="Verdana" w:hAnsi="Verdana"/>
          <w:sz w:val="20"/>
          <w:szCs w:val="20"/>
        </w:rPr>
      </w:pPr>
    </w:p>
    <w:p w14:paraId="0D376E5D" w14:textId="3AF5299D" w:rsidR="3756594E" w:rsidRPr="00FE1ED4" w:rsidRDefault="3756594E" w:rsidP="00145286">
      <w:pPr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</w:p>
    <w:p w14:paraId="50130900" w14:textId="216A4BFA" w:rsidR="00D02FC1" w:rsidRPr="00FE1ED4" w:rsidRDefault="007742BC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9667A6">
        <w:rPr>
          <w:rFonts w:ascii="Verdana" w:hAnsi="Verdana"/>
          <w:b/>
          <w:sz w:val="20"/>
          <w:szCs w:val="20"/>
        </w:rPr>
        <w:t>4</w:t>
      </w:r>
    </w:p>
    <w:p w14:paraId="5DB56786" w14:textId="77777777" w:rsidR="00D02FC1" w:rsidRPr="00FE1ED4" w:rsidRDefault="00D02FC1" w:rsidP="00145286">
      <w:pPr>
        <w:numPr>
          <w:ilvl w:val="0"/>
          <w:numId w:val="4"/>
        </w:numPr>
        <w:tabs>
          <w:tab w:val="clear" w:pos="720"/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nie może bez pisemnej – pod rygorem nieważności - zgody Zamawiającego przenosić wierzytelności wynikającej z umowy na osobę trzecią.</w:t>
      </w:r>
    </w:p>
    <w:p w14:paraId="232E2E38" w14:textId="77777777" w:rsidR="00D02FC1" w:rsidRPr="00FE1ED4" w:rsidRDefault="00D02FC1" w:rsidP="00145286">
      <w:pPr>
        <w:numPr>
          <w:ilvl w:val="0"/>
          <w:numId w:val="4"/>
        </w:numPr>
        <w:tabs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Umowa jest nieważna w części wykraczającej poza określenie przedmiotu zamówienia zawartego w Opisie przedmiotu zamówienia. </w:t>
      </w:r>
    </w:p>
    <w:p w14:paraId="277CDC5D" w14:textId="77777777" w:rsidR="00D02FC1" w:rsidRPr="00FE1ED4" w:rsidRDefault="00D02FC1" w:rsidP="00145286">
      <w:pPr>
        <w:numPr>
          <w:ilvl w:val="0"/>
          <w:numId w:val="4"/>
        </w:numPr>
        <w:tabs>
          <w:tab w:val="num" w:pos="540"/>
        </w:tabs>
        <w:suppressAutoHyphens/>
        <w:spacing w:line="23" w:lineRule="atLeast"/>
        <w:ind w:left="540" w:hanging="540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Wszystkie informacje i dokumenty uzyskane przez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Wykonawcę w związku ze świadczeniem usług będą traktowane jako poufne. Wykonawca zobowiązuje się do zachowania ich w tajemnicy bez ograniczenia w czasie. Wykonawca jest zobowiązany do kontroli przestrzegania zobowiązania do poufności przez wszystkie osoby zatrudnione przez Wykonawcę.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</w:p>
    <w:p w14:paraId="325B8731" w14:textId="77777777" w:rsidR="00D02FC1" w:rsidRPr="00FE1ED4" w:rsidRDefault="00D02FC1" w:rsidP="00145286">
      <w:pPr>
        <w:numPr>
          <w:ilvl w:val="0"/>
          <w:numId w:val="4"/>
        </w:numPr>
        <w:tabs>
          <w:tab w:val="clear" w:pos="720"/>
          <w:tab w:val="num" w:pos="426"/>
          <w:tab w:val="num" w:pos="540"/>
        </w:tabs>
        <w:suppressAutoHyphens/>
        <w:spacing w:line="23" w:lineRule="atLeast"/>
        <w:ind w:left="0" w:firstLine="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Do informacji poufnych nie zalicza się:</w:t>
      </w:r>
    </w:p>
    <w:p w14:paraId="44105CA1" w14:textId="77777777" w:rsidR="00D02FC1" w:rsidRPr="00FE1ED4" w:rsidRDefault="00D02FC1" w:rsidP="00145286">
      <w:pPr>
        <w:tabs>
          <w:tab w:val="num" w:pos="540"/>
        </w:tabs>
        <w:spacing w:line="23" w:lineRule="atLeast"/>
        <w:ind w:left="54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a)   informacji powszechnie dostępne i informacji  publicznych,</w:t>
      </w:r>
    </w:p>
    <w:p w14:paraId="7A05004F" w14:textId="77777777" w:rsidR="00D02FC1" w:rsidRPr="00FE1ED4" w:rsidRDefault="00D02FC1" w:rsidP="00145286">
      <w:pPr>
        <w:tabs>
          <w:tab w:val="num" w:pos="900"/>
        </w:tabs>
        <w:spacing w:line="23" w:lineRule="atLeast"/>
        <w:ind w:left="900" w:hanging="36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b) informacji opracowanych przez lub będących w posiadaniu Wykonawcy przed zawarciem niniejszej umowy, o ile na mocy wcześniejszych porozumień lub umów zawartych przez Wykonawcę nie zostały one określone jako poufne bądź zastrzeżone,</w:t>
      </w:r>
    </w:p>
    <w:p w14:paraId="029D92A3" w14:textId="77777777" w:rsidR="00D02FC1" w:rsidRPr="00FE1ED4" w:rsidRDefault="00D02FC1" w:rsidP="00145286">
      <w:pPr>
        <w:tabs>
          <w:tab w:val="num" w:pos="900"/>
        </w:tabs>
        <w:spacing w:line="23" w:lineRule="atLeast"/>
        <w:ind w:left="900" w:hanging="360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c) informacji uzyskanych przez Wykonawcę w związku z pracami realizowanymi dla innych klientów, o ile na mocy wcześniejszych porozumień lub umów zawartych przez</w:t>
      </w:r>
      <w:r w:rsidRPr="00FE1ED4">
        <w:rPr>
          <w:rFonts w:ascii="Verdana" w:hAnsi="Verdana"/>
          <w:b/>
          <w:sz w:val="20"/>
          <w:szCs w:val="20"/>
        </w:rPr>
        <w:t xml:space="preserve"> </w:t>
      </w:r>
      <w:r w:rsidRPr="00FE1ED4">
        <w:rPr>
          <w:rFonts w:ascii="Verdana" w:hAnsi="Verdana"/>
          <w:sz w:val="20"/>
          <w:szCs w:val="20"/>
        </w:rPr>
        <w:t>Wykonawcę nie zostały określone jako poufne bądź zastrzeżone.</w:t>
      </w:r>
    </w:p>
    <w:p w14:paraId="76912535" w14:textId="70BDC24C" w:rsidR="00D02FC1" w:rsidRPr="00FE1ED4" w:rsidRDefault="00D02FC1" w:rsidP="00145286">
      <w:pPr>
        <w:numPr>
          <w:ilvl w:val="0"/>
          <w:numId w:val="4"/>
        </w:numPr>
        <w:tabs>
          <w:tab w:val="clear" w:pos="720"/>
          <w:tab w:val="num" w:pos="54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Powyższe zastrzeżenie poufności nie dotyczy informacji, których ujawnienie jest wymagane przepisami obowiązującego prawa, w tym między innymi orzeczeniami sądu lub organu administracji państwowej.</w:t>
      </w:r>
    </w:p>
    <w:p w14:paraId="69F08C11" w14:textId="77777777" w:rsidR="00D02FC1" w:rsidRPr="00FE1ED4" w:rsidRDefault="00D02FC1" w:rsidP="00145286">
      <w:pPr>
        <w:numPr>
          <w:ilvl w:val="0"/>
          <w:numId w:val="4"/>
        </w:numPr>
        <w:tabs>
          <w:tab w:val="clear" w:pos="72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Wykonawca zapewni bezpieczne przechowywanie kopii wszystkich materiałów i dokumentów oraz przekazanie ich oryginałów Zamawiającemu niezwłocznie po zakończeniu trwania umowy.</w:t>
      </w:r>
    </w:p>
    <w:p w14:paraId="4E9D545A" w14:textId="5FBA6651" w:rsidR="00D02FC1" w:rsidRDefault="00D02FC1" w:rsidP="00145286">
      <w:pPr>
        <w:numPr>
          <w:ilvl w:val="0"/>
          <w:numId w:val="4"/>
        </w:numPr>
        <w:tabs>
          <w:tab w:val="clear" w:pos="720"/>
        </w:tabs>
        <w:suppressAutoHyphens/>
        <w:spacing w:line="23" w:lineRule="atLeast"/>
        <w:ind w:left="426" w:hanging="426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Rozwiązanie umowy nie zwalnia stron z obowiązku zachowania w tajemnicy informacji uzyskanych w związku z wykonywaniem umowy.</w:t>
      </w:r>
    </w:p>
    <w:p w14:paraId="0CF40BB8" w14:textId="653A0ED6" w:rsidR="00D1600F" w:rsidRDefault="00D1600F" w:rsidP="00D1600F">
      <w:pPr>
        <w:suppressAutoHyphens/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04BE64EA" w14:textId="47E87241" w:rsidR="00D1600F" w:rsidRPr="00FE1ED4" w:rsidRDefault="00D1600F" w:rsidP="00D1600F">
      <w:pPr>
        <w:suppressAutoHyphens/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62486C05" w14:textId="77777777" w:rsidR="00EC4F0D" w:rsidRPr="00FE1ED4" w:rsidRDefault="00EC4F0D" w:rsidP="00145286">
      <w:pPr>
        <w:spacing w:line="23" w:lineRule="atLeast"/>
        <w:ind w:left="426" w:hanging="426"/>
        <w:jc w:val="center"/>
        <w:rPr>
          <w:rFonts w:ascii="Verdana" w:hAnsi="Verdana"/>
          <w:b/>
          <w:sz w:val="20"/>
          <w:szCs w:val="20"/>
        </w:rPr>
      </w:pPr>
    </w:p>
    <w:p w14:paraId="0C38C076" w14:textId="1E4C61A4" w:rsidR="00D02FC1" w:rsidRDefault="007742BC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9667A6">
        <w:rPr>
          <w:rFonts w:ascii="Verdana" w:hAnsi="Verdana"/>
          <w:b/>
          <w:sz w:val="20"/>
          <w:szCs w:val="20"/>
        </w:rPr>
        <w:t>5</w:t>
      </w:r>
    </w:p>
    <w:p w14:paraId="2C3D0900" w14:textId="77777777" w:rsidR="00AE6940" w:rsidRPr="003F0333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3F0333">
        <w:rPr>
          <w:rFonts w:ascii="Verdana" w:hAnsi="Verdana"/>
          <w:b/>
          <w:sz w:val="20"/>
          <w:szCs w:val="20"/>
        </w:rPr>
        <w:t xml:space="preserve">Ubezpieczenie odpowiedzialności cywilnej </w:t>
      </w:r>
    </w:p>
    <w:p w14:paraId="62AF8FDD" w14:textId="6502E1E1" w:rsidR="00D02FC1" w:rsidRPr="008324D6" w:rsidRDefault="00D02FC1" w:rsidP="007742BC">
      <w:pPr>
        <w:tabs>
          <w:tab w:val="left" w:pos="0"/>
        </w:tabs>
        <w:spacing w:line="23" w:lineRule="atLeast"/>
        <w:jc w:val="both"/>
        <w:rPr>
          <w:rFonts w:ascii="Verdana" w:hAnsi="Verdana"/>
          <w:color w:val="FF0000"/>
          <w:sz w:val="20"/>
          <w:szCs w:val="20"/>
        </w:rPr>
      </w:pPr>
      <w:r w:rsidRPr="003F0333">
        <w:rPr>
          <w:rFonts w:ascii="Verdana" w:hAnsi="Verdana"/>
          <w:sz w:val="20"/>
          <w:szCs w:val="20"/>
        </w:rPr>
        <w:t>Wykonawca przyjmuje pełną odpowiedzialność cywilną za wszelkie zdarzenia na terenie prowadzenia przedmiotu umowy, powstałe z przyczyn leżących po stronie Wykonawcy bezpośrednio związane z przedmiotem umowy, w tym za zdarzenia dotyczące szkód osób trzecich.</w:t>
      </w:r>
    </w:p>
    <w:p w14:paraId="55CF4D7D" w14:textId="48534FE4" w:rsidR="00D25272" w:rsidRPr="008324D6" w:rsidRDefault="00D25272" w:rsidP="003F0333">
      <w:pPr>
        <w:pStyle w:val="Nagwek4"/>
        <w:tabs>
          <w:tab w:val="left" w:pos="8800"/>
        </w:tabs>
        <w:snapToGrid w:val="0"/>
        <w:spacing w:before="0" w:line="23" w:lineRule="atLeast"/>
        <w:ind w:left="426" w:right="-51" w:hanging="426"/>
        <w:rPr>
          <w:rFonts w:ascii="Verdana" w:hAnsi="Verdana"/>
          <w:sz w:val="20"/>
          <w:szCs w:val="20"/>
        </w:rPr>
      </w:pPr>
    </w:p>
    <w:p w14:paraId="153FB306" w14:textId="77777777" w:rsidR="00D25272" w:rsidRDefault="00D25272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20BC8359" w14:textId="0C5CE2E6" w:rsidR="00755014" w:rsidRPr="004216CB" w:rsidDel="002578BB" w:rsidRDefault="007742BC">
      <w:pPr>
        <w:spacing w:line="23" w:lineRule="atLeast"/>
        <w:ind w:left="3540" w:firstLine="708"/>
        <w:rPr>
          <w:del w:id="11" w:author="Matysiak Anna" w:date="2022-02-28T11:00:00Z"/>
          <w:rFonts w:ascii="Verdana" w:hAnsi="Verdana"/>
          <w:b/>
          <w:sz w:val="20"/>
          <w:szCs w:val="20"/>
        </w:rPr>
        <w:pPrChange w:id="12" w:author="Matysiak Anna" w:date="2022-02-28T11:00:00Z">
          <w:pPr>
            <w:spacing w:line="23" w:lineRule="atLeast"/>
            <w:ind w:left="3540" w:firstLine="708"/>
            <w:jc w:val="center"/>
          </w:pPr>
        </w:pPrChange>
      </w:pPr>
      <w:r>
        <w:rPr>
          <w:rFonts w:ascii="Verdana" w:hAnsi="Verdana"/>
          <w:b/>
          <w:sz w:val="20"/>
          <w:szCs w:val="20"/>
        </w:rPr>
        <w:t>§ 1</w:t>
      </w:r>
      <w:r w:rsidR="009667A6">
        <w:rPr>
          <w:rFonts w:ascii="Verdana" w:hAnsi="Verdana"/>
          <w:b/>
          <w:sz w:val="20"/>
          <w:szCs w:val="20"/>
        </w:rPr>
        <w:t>6</w:t>
      </w:r>
    </w:p>
    <w:p w14:paraId="021F8B68" w14:textId="7FB8C4F5" w:rsidR="00092C36" w:rsidRPr="008A50F5" w:rsidDel="002578BB" w:rsidRDefault="00092C36" w:rsidP="002578BB">
      <w:pPr>
        <w:spacing w:line="23" w:lineRule="atLeast"/>
        <w:ind w:left="3540" w:firstLine="708"/>
        <w:jc w:val="center"/>
        <w:rPr>
          <w:del w:id="13" w:author="Matysiak Anna" w:date="2022-02-28T10:59:00Z"/>
          <w:rFonts w:ascii="Verdana" w:hAnsi="Verdana"/>
          <w:color w:val="000000"/>
          <w:sz w:val="20"/>
          <w:szCs w:val="20"/>
        </w:rPr>
      </w:pPr>
    </w:p>
    <w:p w14:paraId="3DD6EC8E" w14:textId="3A0113D7" w:rsidR="007E0CFE" w:rsidRPr="002578BB" w:rsidRDefault="007E0CFE" w:rsidP="002578BB">
      <w:pPr>
        <w:spacing w:line="23" w:lineRule="atLeast"/>
        <w:ind w:left="3540" w:firstLine="708"/>
        <w:jc w:val="both"/>
        <w:rPr>
          <w:rFonts w:ascii="Verdana" w:hAnsi="Verdana"/>
          <w:color w:val="000000"/>
          <w:sz w:val="20"/>
          <w:szCs w:val="20"/>
        </w:rPr>
      </w:pPr>
    </w:p>
    <w:p w14:paraId="5662FB1E" w14:textId="008D99AE" w:rsidR="003F0333" w:rsidRPr="007742BC" w:rsidRDefault="002578BB" w:rsidP="007742BC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Powierzenie przetwarzania danych osobowych </w:t>
      </w:r>
    </w:p>
    <w:p w14:paraId="38AA892A" w14:textId="77777777" w:rsidR="007742BC" w:rsidRPr="007742BC" w:rsidRDefault="007742BC" w:rsidP="007742BC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7742BC">
        <w:rPr>
          <w:rFonts w:ascii="Verdana" w:hAnsi="Verdana" w:cs="Verdana"/>
          <w:sz w:val="20"/>
          <w:szCs w:val="20"/>
        </w:rPr>
        <w:t>Wykonawca w związku z zawarciem i wykonywaniem niniejszej umowy będzie pełnić funkcję:</w:t>
      </w:r>
    </w:p>
    <w:p w14:paraId="015CD33F" w14:textId="77777777" w:rsidR="007742BC" w:rsidRPr="007742BC" w:rsidRDefault="007742BC" w:rsidP="007742BC">
      <w:pPr>
        <w:autoSpaceDE w:val="0"/>
        <w:autoSpaceDN w:val="0"/>
        <w:adjustRightInd w:val="0"/>
        <w:ind w:left="284"/>
        <w:jc w:val="both"/>
        <w:rPr>
          <w:rFonts w:ascii="Verdana" w:hAnsi="Verdana" w:cs="Verdana"/>
          <w:sz w:val="20"/>
          <w:szCs w:val="20"/>
        </w:rPr>
      </w:pPr>
      <w:r w:rsidRPr="007742BC">
        <w:rPr>
          <w:rFonts w:ascii="Verdana" w:hAnsi="Verdana" w:cs="Verdana"/>
          <w:sz w:val="20"/>
          <w:szCs w:val="20"/>
        </w:rPr>
        <w:t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1 do Umowy.</w:t>
      </w:r>
    </w:p>
    <w:p w14:paraId="6120DA32" w14:textId="77777777" w:rsidR="007742BC" w:rsidRPr="007742BC" w:rsidRDefault="007742BC" w:rsidP="007742BC">
      <w:pPr>
        <w:autoSpaceDE w:val="0"/>
        <w:autoSpaceDN w:val="0"/>
        <w:adjustRightInd w:val="0"/>
        <w:ind w:left="284"/>
        <w:jc w:val="both"/>
        <w:rPr>
          <w:rFonts w:ascii="Verdana" w:hAnsi="Verdana" w:cs="Verdana"/>
          <w:sz w:val="20"/>
          <w:szCs w:val="20"/>
        </w:rPr>
      </w:pPr>
      <w:r w:rsidRPr="007742BC">
        <w:rPr>
          <w:rFonts w:ascii="Verdana" w:hAnsi="Verdana" w:cs="Verdana"/>
          <w:sz w:val="20"/>
          <w:szCs w:val="20"/>
        </w:rPr>
        <w:t>2) Samodzielnego administratora danych osobowych, zgodnie z przepisami RODO – w zakresie pozostałych danych osobowych.</w:t>
      </w:r>
    </w:p>
    <w:p w14:paraId="445FA6DA" w14:textId="77777777" w:rsidR="007742BC" w:rsidRPr="007742BC" w:rsidRDefault="007742BC" w:rsidP="007742BC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7742BC">
        <w:rPr>
          <w:rFonts w:ascii="Verdana" w:hAnsi="Verdana" w:cs="Verdana"/>
          <w:sz w:val="20"/>
          <w:szCs w:val="20"/>
        </w:rPr>
        <w:t>Administratorem danych osobowych po stronie Zamawiającego jest Generalny Dyrektor Dróg Krajowych i Autostrad.</w:t>
      </w:r>
    </w:p>
    <w:p w14:paraId="2490D3B6" w14:textId="77777777" w:rsidR="007742BC" w:rsidRPr="007742BC" w:rsidRDefault="007742BC" w:rsidP="007742BC">
      <w:pPr>
        <w:numPr>
          <w:ilvl w:val="0"/>
          <w:numId w:val="39"/>
        </w:numPr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7742BC">
        <w:rPr>
          <w:rFonts w:ascii="Verdana" w:hAnsi="Verdana" w:cs="Verdana"/>
          <w:sz w:val="20"/>
          <w:szCs w:val="20"/>
        </w:rPr>
        <w:t>Administratorem danych osobowych po stronie Wykonawcy jest …………………………………..</w:t>
      </w:r>
    </w:p>
    <w:p w14:paraId="6316B0C7" w14:textId="77777777" w:rsidR="007742BC" w:rsidRPr="007742BC" w:rsidRDefault="007742BC" w:rsidP="007742BC">
      <w:pPr>
        <w:numPr>
          <w:ilvl w:val="0"/>
          <w:numId w:val="39"/>
        </w:numPr>
        <w:ind w:left="284" w:hanging="357"/>
        <w:jc w:val="both"/>
        <w:rPr>
          <w:rFonts w:ascii="Verdana" w:hAnsi="Verdana"/>
          <w:sz w:val="20"/>
          <w:szCs w:val="20"/>
        </w:rPr>
      </w:pPr>
      <w:r w:rsidRPr="007742BC">
        <w:rPr>
          <w:rFonts w:ascii="Verdana" w:hAnsi="Verdana"/>
          <w:sz w:val="20"/>
          <w:szCs w:val="20"/>
        </w:rPr>
        <w:t>Wykonawca zobowiązuje się poinformować wszystkie osoby fizyczne związane z realizacją Umowy (w tym osoby fizyczne prowadzące działalność gospodarczą), których dane osobowe w jakiejkolwiek formie będą udostępnione przez Wykonawcę Zamawiającemu lub które Wykonawca pozyska, jako podmiot przetwarzający działający w imieniu Zamawiającego o fakcie rozpoczęcia przetwarzania tych danych osobowych przez Zamawiającego.</w:t>
      </w:r>
    </w:p>
    <w:p w14:paraId="78889CF4" w14:textId="77777777" w:rsidR="007742BC" w:rsidRPr="007742BC" w:rsidRDefault="007742BC" w:rsidP="007742BC">
      <w:pPr>
        <w:numPr>
          <w:ilvl w:val="0"/>
          <w:numId w:val="39"/>
        </w:numPr>
        <w:suppressAutoHyphens/>
        <w:autoSpaceDE w:val="0"/>
        <w:autoSpaceDN w:val="0"/>
        <w:adjustRightInd w:val="0"/>
        <w:ind w:left="284" w:hanging="357"/>
        <w:jc w:val="both"/>
        <w:rPr>
          <w:rFonts w:ascii="Verdana" w:hAnsi="Verdana" w:cs="Verdana"/>
          <w:sz w:val="20"/>
          <w:szCs w:val="20"/>
        </w:rPr>
      </w:pPr>
      <w:r w:rsidRPr="007742BC">
        <w:rPr>
          <w:rFonts w:ascii="Verdana" w:hAnsi="Verdana"/>
          <w:sz w:val="20"/>
          <w:szCs w:val="20"/>
        </w:rPr>
        <w:t xml:space="preserve">Obowiązek, o którym mowa w ust. 4, zostanie wykonany poprzez przekazanie osobom, których dane osobowe przetwarza Zamawiający aktualnej klauzuli informacyjnej dostępnej na stronie internetowej Informacje dotyczące przetwarzania danych osobowych w związku z realizacją umów - Generalna Dyrekcja Dróg Krajowych i Autostrad - Portal Gov.pl (www.gov.pl),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  <w:r w:rsidRPr="007742BC">
        <w:rPr>
          <w:rFonts w:ascii="Verdana" w:hAnsi="Verdana" w:cs="Verdana"/>
          <w:sz w:val="20"/>
          <w:szCs w:val="20"/>
        </w:rPr>
        <w:t>Aktualna treść klauzuli informacyjnej Zamawiającego dostępna jest na stronie internetowej https://www.gov.pl/web/gddkia/przetwarzaniedanych-osobowych-pracownikow-wykonawcow-i-podwykonawcow</w:t>
      </w:r>
    </w:p>
    <w:p w14:paraId="2BFA349A" w14:textId="77777777" w:rsidR="007742BC" w:rsidRPr="007742BC" w:rsidRDefault="007742BC" w:rsidP="007742BC">
      <w:pPr>
        <w:numPr>
          <w:ilvl w:val="0"/>
          <w:numId w:val="39"/>
        </w:numPr>
        <w:ind w:left="284" w:hanging="357"/>
        <w:jc w:val="both"/>
        <w:rPr>
          <w:rFonts w:ascii="Verdana" w:eastAsia="Calibri" w:hAnsi="Verdana"/>
          <w:sz w:val="20"/>
          <w:szCs w:val="20"/>
        </w:rPr>
      </w:pPr>
      <w:r w:rsidRPr="007742BC">
        <w:rPr>
          <w:rFonts w:ascii="Verdana" w:eastAsia="Calibri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0A2D6DEF" w14:textId="7D98E12D" w:rsidR="003F0333" w:rsidRDefault="003F0333" w:rsidP="00145286">
      <w:pPr>
        <w:pStyle w:val="Akapitzlist"/>
        <w:spacing w:after="0" w:line="23" w:lineRule="atLeast"/>
        <w:ind w:left="709"/>
        <w:jc w:val="both"/>
        <w:rPr>
          <w:rFonts w:ascii="Verdana" w:hAnsi="Verdana"/>
          <w:color w:val="000000"/>
          <w:sz w:val="20"/>
          <w:szCs w:val="20"/>
        </w:rPr>
      </w:pPr>
    </w:p>
    <w:p w14:paraId="6D0372C8" w14:textId="27962246" w:rsidR="003F0333" w:rsidRDefault="003F0333" w:rsidP="00145286">
      <w:pPr>
        <w:pStyle w:val="Akapitzlist"/>
        <w:spacing w:after="0" w:line="23" w:lineRule="atLeast"/>
        <w:ind w:left="709"/>
        <w:jc w:val="both"/>
        <w:rPr>
          <w:rFonts w:ascii="Verdana" w:hAnsi="Verdana"/>
          <w:color w:val="000000"/>
          <w:sz w:val="20"/>
          <w:szCs w:val="20"/>
        </w:rPr>
      </w:pPr>
    </w:p>
    <w:p w14:paraId="11A9C4DB" w14:textId="77777777" w:rsidR="003F0333" w:rsidRPr="007E0CFE" w:rsidRDefault="003F0333" w:rsidP="00145286">
      <w:pPr>
        <w:pStyle w:val="Akapitzlist"/>
        <w:spacing w:after="0" w:line="23" w:lineRule="atLeast"/>
        <w:ind w:left="709"/>
        <w:jc w:val="both"/>
        <w:rPr>
          <w:rFonts w:ascii="Verdana" w:hAnsi="Verdana"/>
          <w:color w:val="000000"/>
          <w:sz w:val="20"/>
          <w:szCs w:val="20"/>
        </w:rPr>
      </w:pPr>
    </w:p>
    <w:p w14:paraId="26F77B08" w14:textId="63D27920" w:rsidR="00EC4F0D" w:rsidRDefault="007742BC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</w:t>
      </w:r>
      <w:r w:rsidR="009667A6">
        <w:rPr>
          <w:rFonts w:ascii="Verdana" w:hAnsi="Verdana"/>
          <w:b/>
          <w:sz w:val="20"/>
          <w:szCs w:val="20"/>
        </w:rPr>
        <w:t>7</w:t>
      </w:r>
    </w:p>
    <w:p w14:paraId="20668467" w14:textId="77777777" w:rsidR="00820171" w:rsidRPr="00820171" w:rsidRDefault="00820171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820171">
        <w:rPr>
          <w:rFonts w:ascii="Verdana" w:hAnsi="Verdana"/>
          <w:b/>
          <w:sz w:val="20"/>
          <w:szCs w:val="20"/>
        </w:rPr>
        <w:t>Postanowienia końcowe</w:t>
      </w:r>
    </w:p>
    <w:p w14:paraId="5E2D0F68" w14:textId="77777777" w:rsidR="00AE6940" w:rsidRP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01B502B2" w14:textId="32DB2F9F" w:rsidR="00AE6940" w:rsidRPr="00AE6940" w:rsidRDefault="005E5F18" w:rsidP="00145286">
      <w:pPr>
        <w:tabs>
          <w:tab w:val="num" w:pos="284"/>
        </w:tabs>
        <w:spacing w:line="23" w:lineRule="atLeast"/>
        <w:ind w:left="284" w:hanging="284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>- dla Zamawiającego: A</w:t>
      </w:r>
      <w:r w:rsidR="00AE6940" w:rsidRPr="00AE6940">
        <w:rPr>
          <w:rFonts w:ascii="Verdana" w:hAnsi="Verdana" w:cs="TTE1771BD8t00"/>
          <w:sz w:val="20"/>
          <w:szCs w:val="20"/>
        </w:rPr>
        <w:t>l. Bohaterów Warszawy 33, 70-340 Szczecin,</w:t>
      </w:r>
    </w:p>
    <w:p w14:paraId="18350816" w14:textId="77777777" w:rsidR="00AE6940" w:rsidRPr="00AE6940" w:rsidRDefault="00AE6940" w:rsidP="00145286">
      <w:pPr>
        <w:tabs>
          <w:tab w:val="num" w:pos="284"/>
        </w:tabs>
        <w:spacing w:line="23" w:lineRule="atLeast"/>
        <w:ind w:left="284" w:hanging="284"/>
        <w:rPr>
          <w:rFonts w:ascii="Verdana" w:hAnsi="Verdana" w:cs="TTE1771BD8t00"/>
          <w:b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ab/>
        <w:t>- dla Wykonawcy:</w:t>
      </w:r>
      <w:r w:rsidRPr="00AE6940">
        <w:rPr>
          <w:rFonts w:ascii="Verdana" w:hAnsi="Verdana" w:cs="TTE1771BD8t00"/>
          <w:b/>
          <w:sz w:val="20"/>
          <w:szCs w:val="20"/>
        </w:rPr>
        <w:t xml:space="preserve"> ……………………………………………………………………………………..</w:t>
      </w:r>
    </w:p>
    <w:p w14:paraId="4583E7EB" w14:textId="77777777" w:rsidR="00AE6940" w:rsidRP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/>
          <w:snapToGrid w:val="0"/>
          <w:color w:val="000000"/>
          <w:sz w:val="20"/>
          <w:szCs w:val="20"/>
        </w:rPr>
        <w:t xml:space="preserve">W okresie trwania Umowy, a następnie w ciągu 5 lat po jej ukończeniu, po otrzymaniu zawiadomienia z wyprzedzeniem 7 – dniowym, </w:t>
      </w:r>
      <w:r w:rsidRPr="00AE6940">
        <w:rPr>
          <w:rFonts w:ascii="Verdana" w:hAnsi="Verdana" w:cs="TTE1771BD8t00"/>
          <w:sz w:val="20"/>
          <w:szCs w:val="20"/>
        </w:rPr>
        <w:t>Wykonawca</w:t>
      </w:r>
      <w:r w:rsidRPr="00AE6940">
        <w:rPr>
          <w:rFonts w:ascii="Verdana" w:hAnsi="Verdana"/>
          <w:snapToGrid w:val="0"/>
          <w:color w:val="000000"/>
          <w:sz w:val="20"/>
          <w:szCs w:val="20"/>
        </w:rPr>
        <w:t xml:space="preserve"> zobowiązuje się zapewnić Zamawiającemu lub upoważnionemu przez niego przedstawicielowi nieograniczony dostęp     do wszelkich danych i dokumentów potrzebnych do kontroli realizacji niniejszej Umowy.</w:t>
      </w:r>
    </w:p>
    <w:p w14:paraId="1C57CCA0" w14:textId="6F704AED" w:rsidR="00AE6940" w:rsidRPr="00AE6940" w:rsidRDefault="00AE6940" w:rsidP="00145286">
      <w:pPr>
        <w:pStyle w:val="Akapitzlist"/>
        <w:numPr>
          <w:ilvl w:val="0"/>
          <w:numId w:val="26"/>
        </w:numPr>
        <w:tabs>
          <w:tab w:val="clear" w:pos="2340"/>
        </w:tabs>
        <w:suppressAutoHyphens/>
        <w:spacing w:after="0" w:line="23" w:lineRule="atLeast"/>
        <w:ind w:left="284"/>
        <w:jc w:val="both"/>
        <w:rPr>
          <w:rFonts w:ascii="Verdana" w:hAnsi="Verdana"/>
          <w:sz w:val="20"/>
          <w:szCs w:val="20"/>
        </w:rPr>
      </w:pPr>
      <w:r w:rsidRPr="00AE6940">
        <w:rPr>
          <w:rFonts w:ascii="Verdana" w:hAnsi="Verdana"/>
          <w:sz w:val="20"/>
          <w:szCs w:val="20"/>
        </w:rPr>
        <w:t>Wszelkie zmiany niniejszej umowy wymagają formy pisemnej, w postaci Aneksu podpisanego przez obie strony, pod rygorem nieważności.</w:t>
      </w:r>
    </w:p>
    <w:p w14:paraId="70650E7D" w14:textId="685907C6" w:rsid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>Wszelkie spory mogące wyniknąć w związku z realizacją niniejszej Umowy będą     rozstrzygane przez sąd właściwy w Szczecinie.</w:t>
      </w:r>
    </w:p>
    <w:p w14:paraId="36AFADC3" w14:textId="57A0913A" w:rsidR="00AE6940" w:rsidRPr="00AE6940" w:rsidRDefault="00AE6940" w:rsidP="00145286">
      <w:pPr>
        <w:pStyle w:val="Akapitzlist"/>
        <w:numPr>
          <w:ilvl w:val="0"/>
          <w:numId w:val="26"/>
        </w:numPr>
        <w:tabs>
          <w:tab w:val="clear" w:pos="2340"/>
        </w:tabs>
        <w:suppressAutoHyphens/>
        <w:spacing w:after="0" w:line="23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AE6940">
        <w:rPr>
          <w:rFonts w:ascii="Verdana" w:hAnsi="Verdana"/>
          <w:sz w:val="20"/>
          <w:szCs w:val="20"/>
        </w:rPr>
        <w:t>W sprawach nie uregulowanych niniejszą Umową będą miały zastosowanie przepisy ustawy Kodeksu Cywilnego.</w:t>
      </w:r>
    </w:p>
    <w:p w14:paraId="6FE9D5BB" w14:textId="77777777" w:rsidR="00AE6940" w:rsidRP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78B95EBE" w14:textId="77777777" w:rsidR="00AE6940" w:rsidRPr="00AE6940" w:rsidRDefault="00AE6940" w:rsidP="00145286">
      <w:pPr>
        <w:numPr>
          <w:ilvl w:val="0"/>
          <w:numId w:val="26"/>
        </w:numPr>
        <w:tabs>
          <w:tab w:val="num" w:pos="284"/>
        </w:tabs>
        <w:spacing w:line="23" w:lineRule="atLeast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AE6940">
        <w:rPr>
          <w:rFonts w:ascii="Verdana" w:hAnsi="Verdana" w:cs="TTE1771BD8t00"/>
          <w:sz w:val="20"/>
          <w:szCs w:val="20"/>
        </w:rPr>
        <w:t xml:space="preserve">Umowę niniejszą sporządzono w </w:t>
      </w:r>
      <w:r w:rsidRPr="00AE6940">
        <w:rPr>
          <w:rFonts w:ascii="Verdana" w:hAnsi="Verdana" w:cs="TTE1768698t00"/>
          <w:sz w:val="20"/>
          <w:szCs w:val="20"/>
        </w:rPr>
        <w:t xml:space="preserve">trzech </w:t>
      </w:r>
      <w:r w:rsidRPr="00AE6940">
        <w:rPr>
          <w:rFonts w:ascii="Verdana" w:hAnsi="Verdana" w:cs="TTE1771BD8t00"/>
          <w:sz w:val="20"/>
          <w:szCs w:val="20"/>
        </w:rPr>
        <w:t xml:space="preserve">jednobrzmiących egzemplarzach, </w:t>
      </w:r>
      <w:r w:rsidRPr="00AE6940">
        <w:rPr>
          <w:rFonts w:ascii="Verdana" w:hAnsi="Verdana" w:cs="TTE1768698t00"/>
          <w:sz w:val="20"/>
          <w:szCs w:val="20"/>
        </w:rPr>
        <w:t xml:space="preserve">dwa </w:t>
      </w:r>
      <w:r w:rsidRPr="00AE6940">
        <w:rPr>
          <w:rFonts w:ascii="Verdana" w:hAnsi="Verdana" w:cs="TTE1771BD8t00"/>
          <w:sz w:val="20"/>
          <w:szCs w:val="20"/>
        </w:rPr>
        <w:t xml:space="preserve">egzemplarze  dla </w:t>
      </w:r>
      <w:r w:rsidRPr="00AE6940">
        <w:rPr>
          <w:rFonts w:ascii="Verdana" w:hAnsi="Verdana" w:cs="TTE1768698t00"/>
          <w:sz w:val="20"/>
          <w:szCs w:val="20"/>
        </w:rPr>
        <w:t xml:space="preserve">Zamawiającego </w:t>
      </w:r>
      <w:r w:rsidRPr="00AE6940">
        <w:rPr>
          <w:rFonts w:ascii="Verdana" w:hAnsi="Verdana" w:cs="TTE1771BD8t00"/>
          <w:sz w:val="20"/>
          <w:szCs w:val="20"/>
        </w:rPr>
        <w:t xml:space="preserve">i </w:t>
      </w:r>
      <w:r w:rsidRPr="00AE6940">
        <w:rPr>
          <w:rFonts w:ascii="Verdana" w:hAnsi="Verdana" w:cs="TTE1768698t00"/>
          <w:sz w:val="20"/>
          <w:szCs w:val="20"/>
        </w:rPr>
        <w:t xml:space="preserve">jeden </w:t>
      </w:r>
      <w:r w:rsidRPr="00AE6940">
        <w:rPr>
          <w:rFonts w:ascii="Verdana" w:hAnsi="Verdana" w:cs="TTE1771BD8t00"/>
          <w:sz w:val="20"/>
          <w:szCs w:val="20"/>
        </w:rPr>
        <w:t xml:space="preserve">dla </w:t>
      </w:r>
      <w:r w:rsidRPr="00AE6940">
        <w:rPr>
          <w:rFonts w:ascii="Verdana" w:hAnsi="Verdana" w:cs="TTE1768698t00"/>
          <w:sz w:val="20"/>
          <w:szCs w:val="20"/>
        </w:rPr>
        <w:t>Wykonawcy</w:t>
      </w:r>
      <w:r w:rsidRPr="00AE6940">
        <w:rPr>
          <w:rFonts w:ascii="Verdana" w:hAnsi="Verdana" w:cs="TTE1771BD8t00"/>
          <w:sz w:val="20"/>
          <w:szCs w:val="20"/>
        </w:rPr>
        <w:t>.</w:t>
      </w:r>
    </w:p>
    <w:p w14:paraId="7A7489F1" w14:textId="7BFDCCE5" w:rsidR="00AE6940" w:rsidRDefault="00AE6940" w:rsidP="00145286">
      <w:pPr>
        <w:spacing w:line="23" w:lineRule="atLeast"/>
        <w:jc w:val="both"/>
        <w:rPr>
          <w:rFonts w:ascii="Verdana" w:hAnsi="Verdana" w:cs="TTE1771BD8t00"/>
          <w:sz w:val="20"/>
          <w:szCs w:val="20"/>
        </w:rPr>
      </w:pPr>
    </w:p>
    <w:p w14:paraId="52AA7184" w14:textId="739509BD" w:rsidR="008A50F5" w:rsidRDefault="008A50F5" w:rsidP="00145286">
      <w:pPr>
        <w:spacing w:line="23" w:lineRule="atLeast"/>
        <w:jc w:val="both"/>
        <w:rPr>
          <w:rFonts w:ascii="Verdana" w:hAnsi="Verdana" w:cs="TTE1771BD8t00"/>
          <w:sz w:val="20"/>
          <w:szCs w:val="20"/>
        </w:rPr>
      </w:pPr>
    </w:p>
    <w:p w14:paraId="37A380DC" w14:textId="77777777" w:rsidR="008A50F5" w:rsidRPr="00AE6940" w:rsidRDefault="008A50F5" w:rsidP="00145286">
      <w:pPr>
        <w:spacing w:line="23" w:lineRule="atLeast"/>
        <w:jc w:val="both"/>
        <w:rPr>
          <w:rFonts w:ascii="Verdana" w:hAnsi="Verdana" w:cs="TTE1771BD8t00"/>
          <w:sz w:val="20"/>
          <w:szCs w:val="20"/>
        </w:rPr>
      </w:pPr>
    </w:p>
    <w:p w14:paraId="63DCEA8B" w14:textId="77777777" w:rsidR="00AE6940" w:rsidRPr="004216CB" w:rsidRDefault="00AE6940" w:rsidP="00145286">
      <w:pPr>
        <w:spacing w:line="23" w:lineRule="atLeast"/>
        <w:jc w:val="both"/>
        <w:rPr>
          <w:rFonts w:ascii="Verdana" w:hAnsi="Verdana" w:cs="TTE1771BD8t00"/>
          <w:color w:val="000000"/>
          <w:sz w:val="20"/>
          <w:szCs w:val="20"/>
          <w:u w:val="single"/>
        </w:rPr>
      </w:pPr>
      <w:r w:rsidRPr="004216CB">
        <w:rPr>
          <w:rFonts w:ascii="Verdana" w:hAnsi="Verdana" w:cs="TTE1771BD8t00"/>
          <w:color w:val="000000"/>
          <w:sz w:val="20"/>
          <w:szCs w:val="20"/>
          <w:u w:val="single"/>
        </w:rPr>
        <w:t>Załączniki stanowiące integralną część umowy:</w:t>
      </w:r>
    </w:p>
    <w:p w14:paraId="1147F7E9" w14:textId="1CD81298" w:rsidR="00AE6940" w:rsidRPr="00E43331" w:rsidRDefault="00AE6940" w:rsidP="00145286">
      <w:pPr>
        <w:numPr>
          <w:ilvl w:val="0"/>
          <w:numId w:val="27"/>
        </w:numPr>
        <w:spacing w:line="23" w:lineRule="atLeast"/>
        <w:jc w:val="both"/>
        <w:rPr>
          <w:rFonts w:ascii="Verdana" w:hAnsi="Verdana" w:cs="TTE1771BD8t00"/>
          <w:sz w:val="20"/>
          <w:szCs w:val="20"/>
        </w:rPr>
      </w:pPr>
      <w:r w:rsidRPr="00974760">
        <w:rPr>
          <w:rFonts w:ascii="Verdana" w:hAnsi="Verdana" w:cs="TTE1771BD8t00"/>
          <w:sz w:val="20"/>
          <w:szCs w:val="20"/>
        </w:rPr>
        <w:t xml:space="preserve">Załącznik nr 1 – </w:t>
      </w:r>
      <w:r w:rsidRPr="00974760">
        <w:rPr>
          <w:rFonts w:ascii="Verdana" w:hAnsi="Verdana"/>
          <w:sz w:val="20"/>
          <w:szCs w:val="20"/>
        </w:rPr>
        <w:t>Opis Przedmiotu Zamówienia</w:t>
      </w:r>
      <w:r w:rsidRPr="00974760">
        <w:rPr>
          <w:rFonts w:ascii="Verdana" w:hAnsi="Verdana" w:cs="TTE1771BD8t00"/>
          <w:sz w:val="20"/>
          <w:szCs w:val="20"/>
        </w:rPr>
        <w:t xml:space="preserve"> </w:t>
      </w:r>
    </w:p>
    <w:p w14:paraId="5E408632" w14:textId="0BDEDE35" w:rsidR="00D7365F" w:rsidRDefault="00E43331" w:rsidP="00145286">
      <w:pPr>
        <w:numPr>
          <w:ilvl w:val="0"/>
          <w:numId w:val="27"/>
        </w:numPr>
        <w:spacing w:line="23" w:lineRule="atLeast"/>
        <w:contextualSpacing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>Załącznik nr 2</w:t>
      </w:r>
      <w:r w:rsidR="00AE6940" w:rsidRPr="00D7365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D7365F">
        <w:rPr>
          <w:rFonts w:ascii="Verdana" w:eastAsia="Calibri" w:hAnsi="Verdana" w:cs="TTE1771BD8t00"/>
          <w:sz w:val="20"/>
          <w:szCs w:val="20"/>
          <w:lang w:eastAsia="en-US"/>
        </w:rPr>
        <w:t>–</w:t>
      </w:r>
      <w:r w:rsidR="00AE6940" w:rsidRPr="00D7365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AE6940" w:rsidRPr="00D7365F">
        <w:rPr>
          <w:rFonts w:ascii="Verdana" w:hAnsi="Verdana"/>
          <w:sz w:val="20"/>
          <w:szCs w:val="20"/>
        </w:rPr>
        <w:t>Ofert</w:t>
      </w:r>
      <w:r w:rsidR="0019255A">
        <w:rPr>
          <w:rFonts w:ascii="Verdana" w:hAnsi="Verdana"/>
          <w:sz w:val="20"/>
          <w:szCs w:val="20"/>
        </w:rPr>
        <w:t>a Wykonawcy</w:t>
      </w:r>
    </w:p>
    <w:p w14:paraId="1A5B5B82" w14:textId="7C635270" w:rsidR="00AE6940" w:rsidRPr="00974760" w:rsidRDefault="00AE6940" w:rsidP="00145286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40236B4A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PODPISY I PIECZĘCIE</w:t>
      </w:r>
    </w:p>
    <w:p w14:paraId="3A85D7C5" w14:textId="77777777" w:rsidR="00D02FC1" w:rsidRPr="00FE1ED4" w:rsidRDefault="00D02FC1" w:rsidP="00145286">
      <w:pPr>
        <w:spacing w:line="23" w:lineRule="atLeast"/>
        <w:rPr>
          <w:rFonts w:ascii="Verdana" w:hAnsi="Verdana"/>
          <w:b/>
          <w:sz w:val="20"/>
          <w:szCs w:val="20"/>
        </w:rPr>
      </w:pPr>
      <w:r w:rsidRPr="00FE1ED4">
        <w:rPr>
          <w:rFonts w:ascii="Verdana" w:hAnsi="Verdana"/>
          <w:b/>
          <w:sz w:val="20"/>
          <w:szCs w:val="20"/>
        </w:rPr>
        <w:t>W imieniu Zamawiającego:</w:t>
      </w:r>
      <w:r w:rsidRPr="00FE1ED4">
        <w:rPr>
          <w:rFonts w:ascii="Verdana" w:hAnsi="Verdana"/>
          <w:b/>
          <w:sz w:val="20"/>
          <w:szCs w:val="20"/>
        </w:rPr>
        <w:tab/>
      </w:r>
      <w:r w:rsidRPr="00FE1ED4">
        <w:rPr>
          <w:rFonts w:ascii="Verdana" w:hAnsi="Verdana"/>
          <w:sz w:val="20"/>
          <w:szCs w:val="20"/>
        </w:rPr>
        <w:t xml:space="preserve">                   </w:t>
      </w:r>
      <w:r w:rsidRPr="00FE1ED4">
        <w:rPr>
          <w:rFonts w:ascii="Verdana" w:hAnsi="Verdana"/>
          <w:b/>
          <w:sz w:val="20"/>
          <w:szCs w:val="20"/>
        </w:rPr>
        <w:t>W imieniu Wykonawcy :</w:t>
      </w:r>
      <w:r w:rsidRPr="00FE1ED4">
        <w:rPr>
          <w:rFonts w:ascii="Verdana" w:hAnsi="Verdana"/>
          <w:b/>
          <w:sz w:val="20"/>
          <w:szCs w:val="20"/>
        </w:rPr>
        <w:tab/>
      </w:r>
    </w:p>
    <w:p w14:paraId="54F9AE05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 xml:space="preserve">   </w:t>
      </w:r>
    </w:p>
    <w:p w14:paraId="0FB78278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40E407E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Miejsce pieczęci</w:t>
      </w:r>
      <w:r w:rsidRPr="00FE1ED4">
        <w:rPr>
          <w:rFonts w:ascii="Verdana" w:hAnsi="Verdana"/>
          <w:sz w:val="20"/>
          <w:szCs w:val="20"/>
        </w:rPr>
        <w:tab/>
      </w:r>
      <w:r w:rsidRPr="00FE1ED4">
        <w:rPr>
          <w:rFonts w:ascii="Verdana" w:hAnsi="Verdana"/>
          <w:sz w:val="20"/>
          <w:szCs w:val="20"/>
        </w:rPr>
        <w:tab/>
        <w:t xml:space="preserve">                             Miejsce pieczęci</w:t>
      </w:r>
    </w:p>
    <w:p w14:paraId="1FC39945" w14:textId="77777777" w:rsidR="00BF793A" w:rsidRPr="00FE1ED4" w:rsidRDefault="00BF793A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62EBF3C5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245E23F7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1.   ................................................         1.   .............................................</w:t>
      </w:r>
    </w:p>
    <w:p w14:paraId="6D98A12B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5997CC1D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</w:p>
    <w:p w14:paraId="0AC03CCC" w14:textId="77777777" w:rsidR="00D02FC1" w:rsidRPr="00FE1ED4" w:rsidRDefault="00D02FC1" w:rsidP="00145286">
      <w:pPr>
        <w:spacing w:line="23" w:lineRule="atLeast"/>
        <w:jc w:val="both"/>
        <w:rPr>
          <w:rFonts w:ascii="Verdana" w:hAnsi="Verdana"/>
          <w:sz w:val="20"/>
          <w:szCs w:val="20"/>
        </w:rPr>
      </w:pPr>
      <w:r w:rsidRPr="00FE1ED4">
        <w:rPr>
          <w:rFonts w:ascii="Verdana" w:hAnsi="Verdana"/>
          <w:sz w:val="20"/>
          <w:szCs w:val="20"/>
        </w:rPr>
        <w:t>2.   .................................................        2.   .............................................</w:t>
      </w:r>
    </w:p>
    <w:sectPr w:rsidR="00D02FC1" w:rsidRPr="00FE1ED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C6735" w14:textId="77777777" w:rsidR="00C0627A" w:rsidRDefault="00C0627A" w:rsidP="005539A4">
      <w:r>
        <w:separator/>
      </w:r>
    </w:p>
  </w:endnote>
  <w:endnote w:type="continuationSeparator" w:id="0">
    <w:p w14:paraId="162C7A42" w14:textId="77777777" w:rsidR="00C0627A" w:rsidRDefault="00C0627A" w:rsidP="0055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768698t00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E094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8"/>
      </w:rPr>
      <w:id w:val="-179836755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F4B4F6" w14:textId="79EA3CF8" w:rsidR="005539A4" w:rsidRPr="005539A4" w:rsidRDefault="005539A4">
            <w:pPr>
              <w:pStyle w:val="Stopka"/>
              <w:jc w:val="right"/>
              <w:rPr>
                <w:rFonts w:ascii="Verdana" w:hAnsi="Verdana"/>
                <w:sz w:val="18"/>
              </w:rPr>
            </w:pPr>
            <w:r w:rsidRPr="005539A4">
              <w:rPr>
                <w:rFonts w:ascii="Verdana" w:hAnsi="Verdana"/>
                <w:sz w:val="18"/>
              </w:rPr>
              <w:t xml:space="preserve">Strona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PAGE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19255A">
              <w:rPr>
                <w:rFonts w:ascii="Verdana" w:hAnsi="Verdana"/>
                <w:b/>
                <w:bCs/>
                <w:noProof/>
                <w:sz w:val="18"/>
              </w:rPr>
              <w:t>10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  <w:r w:rsidRPr="005539A4">
              <w:rPr>
                <w:rFonts w:ascii="Verdana" w:hAnsi="Verdana"/>
                <w:sz w:val="18"/>
              </w:rPr>
              <w:t xml:space="preserve"> z 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begin"/>
            </w:r>
            <w:r w:rsidRPr="005539A4">
              <w:rPr>
                <w:rFonts w:ascii="Verdana" w:hAnsi="Verdana"/>
                <w:b/>
                <w:bCs/>
                <w:sz w:val="18"/>
              </w:rPr>
              <w:instrText>NUMPAGES</w:instrTex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separate"/>
            </w:r>
            <w:r w:rsidR="0019255A">
              <w:rPr>
                <w:rFonts w:ascii="Verdana" w:hAnsi="Verdana"/>
                <w:b/>
                <w:bCs/>
                <w:noProof/>
                <w:sz w:val="18"/>
              </w:rPr>
              <w:t>11</w:t>
            </w:r>
            <w:r w:rsidRPr="005539A4">
              <w:rPr>
                <w:rFonts w:ascii="Verdana" w:hAnsi="Verdana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B699379" w14:textId="77777777" w:rsidR="005539A4" w:rsidRDefault="00553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0EBD7" w14:textId="77777777" w:rsidR="00C0627A" w:rsidRDefault="00C0627A" w:rsidP="005539A4">
      <w:r>
        <w:separator/>
      </w:r>
    </w:p>
  </w:footnote>
  <w:footnote w:type="continuationSeparator" w:id="0">
    <w:p w14:paraId="762C6B67" w14:textId="77777777" w:rsidR="00C0627A" w:rsidRDefault="00C0627A" w:rsidP="00553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CA327CB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B7666B84"/>
    <w:name w:val="WW8Num15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b w:val="0"/>
      </w:rPr>
    </w:lvl>
  </w:abstractNum>
  <w:abstractNum w:abstractNumId="2" w15:restartNumberingAfterBreak="0">
    <w:nsid w:val="00000012"/>
    <w:multiLevelType w:val="multilevel"/>
    <w:tmpl w:val="AB4E4EE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7"/>
    <w:multiLevelType w:val="multilevel"/>
    <w:tmpl w:val="EFD20D7E"/>
    <w:name w:val="WW8Num23"/>
    <w:lvl w:ilvl="0">
      <w:start w:val="1"/>
      <w:numFmt w:val="lowerLetter"/>
      <w:lvlText w:val="%1)"/>
      <w:lvlJc w:val="left"/>
      <w:pPr>
        <w:tabs>
          <w:tab w:val="num" w:pos="783"/>
        </w:tabs>
        <w:ind w:left="783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93"/>
        </w:tabs>
        <w:ind w:left="1593" w:hanging="450"/>
      </w:pPr>
      <w:rPr>
        <w:rFonts w:cs="TTE1768698t00"/>
        <w:b w:val="0"/>
      </w:rPr>
    </w:lvl>
    <w:lvl w:ilvl="2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/>
        <w:b/>
      </w:rPr>
    </w:lvl>
    <w:lvl w:ilvl="4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/>
        <w:b/>
      </w:rPr>
    </w:lvl>
    <w:lvl w:ilvl="7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/>
      </w:rPr>
    </w:lvl>
  </w:abstractNum>
  <w:abstractNum w:abstractNumId="4" w15:restartNumberingAfterBreak="0">
    <w:nsid w:val="01042B89"/>
    <w:multiLevelType w:val="hybridMultilevel"/>
    <w:tmpl w:val="1EA28282"/>
    <w:lvl w:ilvl="0" w:tplc="574A3F5E">
      <w:start w:val="1"/>
      <w:numFmt w:val="lowerLetter"/>
      <w:lvlText w:val="%1)"/>
      <w:lvlJc w:val="left"/>
      <w:pPr>
        <w:ind w:left="26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39460F2"/>
    <w:multiLevelType w:val="hybridMultilevel"/>
    <w:tmpl w:val="E1B80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348ED"/>
    <w:multiLevelType w:val="hybridMultilevel"/>
    <w:tmpl w:val="1804B6C4"/>
    <w:lvl w:ilvl="0" w:tplc="EB7A3F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5DD2AF6"/>
    <w:multiLevelType w:val="hybridMultilevel"/>
    <w:tmpl w:val="900E1150"/>
    <w:lvl w:ilvl="0" w:tplc="534C20DA">
      <w:start w:val="1"/>
      <w:numFmt w:val="lowerLett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61C1360"/>
    <w:multiLevelType w:val="hybridMultilevel"/>
    <w:tmpl w:val="0800516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56F69"/>
    <w:multiLevelType w:val="hybridMultilevel"/>
    <w:tmpl w:val="6FBCDC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573D83"/>
    <w:multiLevelType w:val="singleLevel"/>
    <w:tmpl w:val="C1F42956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  <w:b w:val="0"/>
      </w:rPr>
    </w:lvl>
  </w:abstractNum>
  <w:abstractNum w:abstractNumId="13" w15:restartNumberingAfterBreak="0">
    <w:nsid w:val="16B271BD"/>
    <w:multiLevelType w:val="hybridMultilevel"/>
    <w:tmpl w:val="5D2E4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6F1E"/>
    <w:multiLevelType w:val="hybridMultilevel"/>
    <w:tmpl w:val="72849520"/>
    <w:lvl w:ilvl="0" w:tplc="534C20D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C05133"/>
    <w:multiLevelType w:val="hybridMultilevel"/>
    <w:tmpl w:val="44F27540"/>
    <w:lvl w:ilvl="0" w:tplc="B7666B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22F25"/>
    <w:multiLevelType w:val="hybridMultilevel"/>
    <w:tmpl w:val="BA4EC26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A3906C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276CCD0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E761C2"/>
    <w:multiLevelType w:val="hybridMultilevel"/>
    <w:tmpl w:val="5FFE0F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0D82E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C71607"/>
    <w:multiLevelType w:val="hybridMultilevel"/>
    <w:tmpl w:val="8848C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D71820"/>
    <w:multiLevelType w:val="hybridMultilevel"/>
    <w:tmpl w:val="17963394"/>
    <w:lvl w:ilvl="0" w:tplc="2BB2C5B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BE804F8"/>
    <w:multiLevelType w:val="hybridMultilevel"/>
    <w:tmpl w:val="F59AAC22"/>
    <w:lvl w:ilvl="0" w:tplc="444EB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B09DE"/>
    <w:multiLevelType w:val="hybridMultilevel"/>
    <w:tmpl w:val="AC6C44A0"/>
    <w:lvl w:ilvl="0" w:tplc="44E475E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7A16DD"/>
    <w:multiLevelType w:val="hybridMultilevel"/>
    <w:tmpl w:val="E25458CE"/>
    <w:lvl w:ilvl="0" w:tplc="1C9606EA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</w:rPr>
    </w:lvl>
    <w:lvl w:ilvl="1" w:tplc="5A4C79BE">
      <w:start w:val="1"/>
      <w:numFmt w:val="decimal"/>
      <w:lvlText w:val="%2)"/>
      <w:lvlJc w:val="left"/>
      <w:pPr>
        <w:tabs>
          <w:tab w:val="num" w:pos="3855"/>
        </w:tabs>
        <w:ind w:left="3855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4575"/>
        </w:tabs>
        <w:ind w:left="45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5295"/>
        </w:tabs>
        <w:ind w:left="52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015"/>
        </w:tabs>
        <w:ind w:left="60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735"/>
        </w:tabs>
        <w:ind w:left="67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7455"/>
        </w:tabs>
        <w:ind w:left="74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175"/>
        </w:tabs>
        <w:ind w:left="81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895"/>
        </w:tabs>
        <w:ind w:left="8895" w:hanging="180"/>
      </w:pPr>
    </w:lvl>
  </w:abstractNum>
  <w:abstractNum w:abstractNumId="23" w15:restartNumberingAfterBreak="0">
    <w:nsid w:val="4A3935CE"/>
    <w:multiLevelType w:val="hybridMultilevel"/>
    <w:tmpl w:val="9DD80194"/>
    <w:lvl w:ilvl="0" w:tplc="F01AB85E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4AA60A79"/>
    <w:multiLevelType w:val="hybridMultilevel"/>
    <w:tmpl w:val="D25EEF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0D01FE"/>
    <w:multiLevelType w:val="hybridMultilevel"/>
    <w:tmpl w:val="D284B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62A76"/>
    <w:multiLevelType w:val="hybridMultilevel"/>
    <w:tmpl w:val="52E8EAE2"/>
    <w:lvl w:ilvl="0" w:tplc="74848AF0">
      <w:start w:val="3"/>
      <w:numFmt w:val="decimal"/>
      <w:lvlText w:val="%1."/>
      <w:lvlJc w:val="left"/>
      <w:pPr>
        <w:ind w:left="50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B0C09"/>
    <w:multiLevelType w:val="hybridMultilevel"/>
    <w:tmpl w:val="D0DC350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46A1FB0"/>
    <w:multiLevelType w:val="hybridMultilevel"/>
    <w:tmpl w:val="22160798"/>
    <w:lvl w:ilvl="0" w:tplc="CEFAE4F4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2" w:tplc="04150015">
      <w:start w:val="1"/>
      <w:numFmt w:val="upperLetter"/>
      <w:lvlText w:val="%3."/>
      <w:lvlJc w:val="left"/>
      <w:pPr>
        <w:tabs>
          <w:tab w:val="num" w:pos="680"/>
        </w:tabs>
        <w:ind w:left="680" w:hanging="34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0"/>
        <w:szCs w:val="20"/>
        <w:u w:val="none"/>
        <w:effect w:val="none"/>
        <w:vertAlign w:val="baseline"/>
        <w:specVanish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055657"/>
    <w:multiLevelType w:val="hybridMultilevel"/>
    <w:tmpl w:val="EEEEE1D4"/>
    <w:lvl w:ilvl="0" w:tplc="090C6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305D67"/>
    <w:multiLevelType w:val="hybridMultilevel"/>
    <w:tmpl w:val="FF446C7A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D0F4E"/>
    <w:multiLevelType w:val="hybridMultilevel"/>
    <w:tmpl w:val="AF04DD34"/>
    <w:lvl w:ilvl="0" w:tplc="8B78F61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D4A3C2F"/>
    <w:multiLevelType w:val="hybridMultilevel"/>
    <w:tmpl w:val="266437FC"/>
    <w:lvl w:ilvl="0" w:tplc="1EBC98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DA47B9"/>
    <w:multiLevelType w:val="hybridMultilevel"/>
    <w:tmpl w:val="6D3C36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302A39"/>
    <w:multiLevelType w:val="hybridMultilevel"/>
    <w:tmpl w:val="88E89A9C"/>
    <w:lvl w:ilvl="0" w:tplc="D9AC527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6" w15:restartNumberingAfterBreak="0">
    <w:nsid w:val="63A46442"/>
    <w:multiLevelType w:val="hybridMultilevel"/>
    <w:tmpl w:val="2F3A0B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9C0D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43EB5DE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301B7A"/>
    <w:multiLevelType w:val="hybridMultilevel"/>
    <w:tmpl w:val="877E61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7CFE7669"/>
    <w:multiLevelType w:val="hybridMultilevel"/>
    <w:tmpl w:val="B5BA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961548">
    <w:abstractNumId w:val="1"/>
  </w:num>
  <w:num w:numId="2" w16cid:durableId="1033307794">
    <w:abstractNumId w:val="2"/>
  </w:num>
  <w:num w:numId="3" w16cid:durableId="649748147">
    <w:abstractNumId w:val="3"/>
  </w:num>
  <w:num w:numId="4" w16cid:durableId="1728989108">
    <w:abstractNumId w:val="30"/>
  </w:num>
  <w:num w:numId="5" w16cid:durableId="738526202">
    <w:abstractNumId w:val="14"/>
  </w:num>
  <w:num w:numId="6" w16cid:durableId="1914270056">
    <w:abstractNumId w:val="36"/>
  </w:num>
  <w:num w:numId="7" w16cid:durableId="480658264">
    <w:abstractNumId w:val="35"/>
  </w:num>
  <w:num w:numId="8" w16cid:durableId="2141222549">
    <w:abstractNumId w:val="19"/>
  </w:num>
  <w:num w:numId="9" w16cid:durableId="1093940747">
    <w:abstractNumId w:val="6"/>
  </w:num>
  <w:num w:numId="10" w16cid:durableId="835798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70508486">
    <w:abstractNumId w:val="1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8479942">
    <w:abstractNumId w:val="12"/>
  </w:num>
  <w:num w:numId="13" w16cid:durableId="315650238">
    <w:abstractNumId w:val="21"/>
  </w:num>
  <w:num w:numId="14" w16cid:durableId="1157497911">
    <w:abstractNumId w:val="17"/>
  </w:num>
  <w:num w:numId="15" w16cid:durableId="965502057">
    <w:abstractNumId w:val="11"/>
  </w:num>
  <w:num w:numId="16" w16cid:durableId="1703239324">
    <w:abstractNumId w:val="13"/>
  </w:num>
  <w:num w:numId="17" w16cid:durableId="1766999841">
    <w:abstractNumId w:val="33"/>
  </w:num>
  <w:num w:numId="18" w16cid:durableId="136262679">
    <w:abstractNumId w:val="39"/>
  </w:num>
  <w:num w:numId="19" w16cid:durableId="904493327">
    <w:abstractNumId w:val="8"/>
  </w:num>
  <w:num w:numId="20" w16cid:durableId="759564615">
    <w:abstractNumId w:val="24"/>
  </w:num>
  <w:num w:numId="21" w16cid:durableId="402722706">
    <w:abstractNumId w:val="28"/>
  </w:num>
  <w:num w:numId="22" w16cid:durableId="445663070">
    <w:abstractNumId w:val="27"/>
  </w:num>
  <w:num w:numId="23" w16cid:durableId="959797858">
    <w:abstractNumId w:val="18"/>
  </w:num>
  <w:num w:numId="24" w16cid:durableId="3305640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3058697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77893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7272838">
    <w:abstractNumId w:val="9"/>
  </w:num>
  <w:num w:numId="28" w16cid:durableId="1800803438">
    <w:abstractNumId w:val="7"/>
  </w:num>
  <w:num w:numId="29" w16cid:durableId="258367190">
    <w:abstractNumId w:val="15"/>
  </w:num>
  <w:num w:numId="30" w16cid:durableId="1093940843">
    <w:abstractNumId w:val="37"/>
  </w:num>
  <w:num w:numId="31" w16cid:durableId="147746308">
    <w:abstractNumId w:val="34"/>
  </w:num>
  <w:num w:numId="32" w16cid:durableId="1462651700">
    <w:abstractNumId w:val="22"/>
  </w:num>
  <w:num w:numId="33" w16cid:durableId="1715303251">
    <w:abstractNumId w:val="5"/>
  </w:num>
  <w:num w:numId="34" w16cid:durableId="1258909097">
    <w:abstractNumId w:val="29"/>
  </w:num>
  <w:num w:numId="35" w16cid:durableId="1727291997">
    <w:abstractNumId w:val="32"/>
  </w:num>
  <w:num w:numId="36" w16cid:durableId="688222450">
    <w:abstractNumId w:val="23"/>
  </w:num>
  <w:num w:numId="37" w16cid:durableId="938488664">
    <w:abstractNumId w:val="4"/>
  </w:num>
  <w:num w:numId="38" w16cid:durableId="301548269">
    <w:abstractNumId w:val="26"/>
  </w:num>
  <w:num w:numId="39" w16cid:durableId="514223319">
    <w:abstractNumId w:val="31"/>
  </w:num>
  <w:num w:numId="40" w16cid:durableId="2031642270">
    <w:abstractNumId w:val="20"/>
  </w:num>
  <w:num w:numId="41" w16cid:durableId="476606163">
    <w:abstractNumId w:val="25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tysiak Anna">
    <w15:presenceInfo w15:providerId="AD" w15:userId="S-1-5-21-2797994229-2454865769-3146988229-97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112"/>
    <w:rsid w:val="000043E3"/>
    <w:rsid w:val="000259BD"/>
    <w:rsid w:val="00083252"/>
    <w:rsid w:val="00092C36"/>
    <w:rsid w:val="000F138A"/>
    <w:rsid w:val="00145286"/>
    <w:rsid w:val="001520EA"/>
    <w:rsid w:val="00166DD6"/>
    <w:rsid w:val="0019255A"/>
    <w:rsid w:val="001D5C57"/>
    <w:rsid w:val="001D621B"/>
    <w:rsid w:val="0020042E"/>
    <w:rsid w:val="0021365A"/>
    <w:rsid w:val="00215932"/>
    <w:rsid w:val="00241219"/>
    <w:rsid w:val="002578BB"/>
    <w:rsid w:val="002619C1"/>
    <w:rsid w:val="0028241D"/>
    <w:rsid w:val="00292409"/>
    <w:rsid w:val="002B7746"/>
    <w:rsid w:val="002C0B3E"/>
    <w:rsid w:val="002F613E"/>
    <w:rsid w:val="00305EA3"/>
    <w:rsid w:val="00321AE2"/>
    <w:rsid w:val="00335315"/>
    <w:rsid w:val="003472E9"/>
    <w:rsid w:val="00347350"/>
    <w:rsid w:val="003561C1"/>
    <w:rsid w:val="003711F9"/>
    <w:rsid w:val="0038296D"/>
    <w:rsid w:val="00383862"/>
    <w:rsid w:val="003D7358"/>
    <w:rsid w:val="003E1C61"/>
    <w:rsid w:val="003F0333"/>
    <w:rsid w:val="003F5598"/>
    <w:rsid w:val="00407EE6"/>
    <w:rsid w:val="00412FF8"/>
    <w:rsid w:val="004216CB"/>
    <w:rsid w:val="004323F2"/>
    <w:rsid w:val="00442CD8"/>
    <w:rsid w:val="0046569E"/>
    <w:rsid w:val="004B486C"/>
    <w:rsid w:val="004C32E7"/>
    <w:rsid w:val="004D6731"/>
    <w:rsid w:val="004E2675"/>
    <w:rsid w:val="00514EA6"/>
    <w:rsid w:val="005233E6"/>
    <w:rsid w:val="005322FB"/>
    <w:rsid w:val="005539A4"/>
    <w:rsid w:val="00566A87"/>
    <w:rsid w:val="00574BEA"/>
    <w:rsid w:val="005816AB"/>
    <w:rsid w:val="005D5F34"/>
    <w:rsid w:val="005E5F18"/>
    <w:rsid w:val="005E632F"/>
    <w:rsid w:val="005F5D26"/>
    <w:rsid w:val="006233F4"/>
    <w:rsid w:val="006709B3"/>
    <w:rsid w:val="006800AC"/>
    <w:rsid w:val="006B01B0"/>
    <w:rsid w:val="006B3181"/>
    <w:rsid w:val="006B588B"/>
    <w:rsid w:val="006B64B7"/>
    <w:rsid w:val="006C1C60"/>
    <w:rsid w:val="006E5798"/>
    <w:rsid w:val="00702C83"/>
    <w:rsid w:val="00721EBD"/>
    <w:rsid w:val="00744DE7"/>
    <w:rsid w:val="00755014"/>
    <w:rsid w:val="007742BC"/>
    <w:rsid w:val="007A18D5"/>
    <w:rsid w:val="007B4007"/>
    <w:rsid w:val="007C6228"/>
    <w:rsid w:val="007C646E"/>
    <w:rsid w:val="007E0CFE"/>
    <w:rsid w:val="008065C8"/>
    <w:rsid w:val="00812E27"/>
    <w:rsid w:val="00820080"/>
    <w:rsid w:val="00820171"/>
    <w:rsid w:val="008324D6"/>
    <w:rsid w:val="00833B93"/>
    <w:rsid w:val="008575F7"/>
    <w:rsid w:val="00864A7E"/>
    <w:rsid w:val="008740D4"/>
    <w:rsid w:val="008825E2"/>
    <w:rsid w:val="00886288"/>
    <w:rsid w:val="008958FB"/>
    <w:rsid w:val="008A50F5"/>
    <w:rsid w:val="008B1C2A"/>
    <w:rsid w:val="008C6ACD"/>
    <w:rsid w:val="008D3C21"/>
    <w:rsid w:val="00906BE1"/>
    <w:rsid w:val="0093023A"/>
    <w:rsid w:val="00944112"/>
    <w:rsid w:val="0096523F"/>
    <w:rsid w:val="009667A6"/>
    <w:rsid w:val="00974760"/>
    <w:rsid w:val="00981D52"/>
    <w:rsid w:val="00996300"/>
    <w:rsid w:val="009C6ADF"/>
    <w:rsid w:val="00A15C94"/>
    <w:rsid w:val="00A16D68"/>
    <w:rsid w:val="00A24254"/>
    <w:rsid w:val="00A31D1E"/>
    <w:rsid w:val="00A43487"/>
    <w:rsid w:val="00A65B8F"/>
    <w:rsid w:val="00A674B6"/>
    <w:rsid w:val="00A75F0D"/>
    <w:rsid w:val="00A84F53"/>
    <w:rsid w:val="00A93197"/>
    <w:rsid w:val="00AA5145"/>
    <w:rsid w:val="00AA67B1"/>
    <w:rsid w:val="00AB2557"/>
    <w:rsid w:val="00AD0768"/>
    <w:rsid w:val="00AD4132"/>
    <w:rsid w:val="00AE5F35"/>
    <w:rsid w:val="00AE6940"/>
    <w:rsid w:val="00AF1DBD"/>
    <w:rsid w:val="00B05E0B"/>
    <w:rsid w:val="00B43706"/>
    <w:rsid w:val="00B444B7"/>
    <w:rsid w:val="00B553B6"/>
    <w:rsid w:val="00B57D57"/>
    <w:rsid w:val="00BA390B"/>
    <w:rsid w:val="00BC5AF5"/>
    <w:rsid w:val="00BC6B55"/>
    <w:rsid w:val="00BE3EF2"/>
    <w:rsid w:val="00BE50E0"/>
    <w:rsid w:val="00BE60B9"/>
    <w:rsid w:val="00BF793A"/>
    <w:rsid w:val="00C02760"/>
    <w:rsid w:val="00C0627A"/>
    <w:rsid w:val="00C1018F"/>
    <w:rsid w:val="00C1380A"/>
    <w:rsid w:val="00C172FA"/>
    <w:rsid w:val="00C204B2"/>
    <w:rsid w:val="00C23A8B"/>
    <w:rsid w:val="00C620A3"/>
    <w:rsid w:val="00CA18C0"/>
    <w:rsid w:val="00CA7BC2"/>
    <w:rsid w:val="00CD3BE1"/>
    <w:rsid w:val="00CE3BC2"/>
    <w:rsid w:val="00D02FC1"/>
    <w:rsid w:val="00D1600F"/>
    <w:rsid w:val="00D25272"/>
    <w:rsid w:val="00D45E61"/>
    <w:rsid w:val="00D62F37"/>
    <w:rsid w:val="00D7365F"/>
    <w:rsid w:val="00D779FC"/>
    <w:rsid w:val="00D950D5"/>
    <w:rsid w:val="00DC3B2F"/>
    <w:rsid w:val="00DD1BF9"/>
    <w:rsid w:val="00DE0A6B"/>
    <w:rsid w:val="00DF7BF6"/>
    <w:rsid w:val="00E064ED"/>
    <w:rsid w:val="00E143AE"/>
    <w:rsid w:val="00E25079"/>
    <w:rsid w:val="00E252F6"/>
    <w:rsid w:val="00E365C3"/>
    <w:rsid w:val="00E36A3C"/>
    <w:rsid w:val="00E4028E"/>
    <w:rsid w:val="00E43331"/>
    <w:rsid w:val="00E62F48"/>
    <w:rsid w:val="00E9477A"/>
    <w:rsid w:val="00EB0907"/>
    <w:rsid w:val="00EC1AD9"/>
    <w:rsid w:val="00EC4F0D"/>
    <w:rsid w:val="00EE0646"/>
    <w:rsid w:val="00EE6B30"/>
    <w:rsid w:val="00EF32A0"/>
    <w:rsid w:val="00F21A90"/>
    <w:rsid w:val="00F22044"/>
    <w:rsid w:val="00F65946"/>
    <w:rsid w:val="00F667FE"/>
    <w:rsid w:val="00F705E6"/>
    <w:rsid w:val="00FA28D1"/>
    <w:rsid w:val="00FD131A"/>
    <w:rsid w:val="00FD7481"/>
    <w:rsid w:val="00FE1ED4"/>
    <w:rsid w:val="00FE2D23"/>
    <w:rsid w:val="00FF0D35"/>
    <w:rsid w:val="00FF4EFB"/>
    <w:rsid w:val="1E4A7C4B"/>
    <w:rsid w:val="3756594E"/>
    <w:rsid w:val="3EB1EFA0"/>
    <w:rsid w:val="42E0A93B"/>
    <w:rsid w:val="4E9609ED"/>
    <w:rsid w:val="5541DF20"/>
    <w:rsid w:val="5F8F3B3D"/>
    <w:rsid w:val="7DD1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639556"/>
  <w15:chartTrackingRefBased/>
  <w15:docId w15:val="{D18CDD8E-6372-4BF5-9AFC-472CE347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02FC1"/>
    <w:pPr>
      <w:keepNext/>
      <w:spacing w:before="120"/>
      <w:jc w:val="both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02FC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Lista">
    <w:name w:val="List"/>
    <w:basedOn w:val="Normalny"/>
    <w:rsid w:val="00D02FC1"/>
    <w:pPr>
      <w:ind w:left="283" w:hanging="283"/>
    </w:pPr>
    <w:rPr>
      <w:rFonts w:ascii="Arial" w:hAnsi="Arial"/>
      <w:szCs w:val="20"/>
    </w:rPr>
  </w:style>
  <w:style w:type="paragraph" w:styleId="Lista2">
    <w:name w:val="List 2"/>
    <w:basedOn w:val="Normalny"/>
    <w:rsid w:val="00D02FC1"/>
    <w:pPr>
      <w:ind w:left="566" w:hanging="283"/>
    </w:pPr>
  </w:style>
  <w:style w:type="paragraph" w:styleId="Zwykytekst">
    <w:name w:val="Plain Text"/>
    <w:basedOn w:val="Normalny"/>
    <w:link w:val="ZwykytekstZnak"/>
    <w:rsid w:val="00D02FC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02FC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D02FC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c2">
    <w:name w:val="c2"/>
    <w:basedOn w:val="Normalny"/>
    <w:rsid w:val="00D02FC1"/>
    <w:pPr>
      <w:widowControl w:val="0"/>
      <w:spacing w:line="240" w:lineRule="atLeast"/>
      <w:jc w:val="center"/>
    </w:pPr>
    <w:rPr>
      <w:rFonts w:ascii="Arial" w:hAnsi="Arial" w:cs="Arial"/>
      <w:sz w:val="20"/>
      <w:szCs w:val="20"/>
      <w:lang w:val="en-US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EC4F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3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39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B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BC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75501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5501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55014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520EA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07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E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E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A38DE-AE99-41D7-B221-C51625E5F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3749</Words>
  <Characters>22499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Matysiak Anna</cp:lastModifiedBy>
  <cp:revision>2</cp:revision>
  <cp:lastPrinted>2022-01-21T07:23:00Z</cp:lastPrinted>
  <dcterms:created xsi:type="dcterms:W3CDTF">2025-07-24T09:38:00Z</dcterms:created>
  <dcterms:modified xsi:type="dcterms:W3CDTF">2025-07-24T09:38:00Z</dcterms:modified>
</cp:coreProperties>
</file>